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7"/>
        <w:gridCol w:w="8029"/>
      </w:tblGrid>
      <w:tr w:rsidR="00030418" w:rsidRPr="00AE1C86" w14:paraId="02CF4035" w14:textId="77777777">
        <w:tc>
          <w:tcPr>
            <w:tcW w:w="1547" w:type="dxa"/>
          </w:tcPr>
          <w:p w14:paraId="090214A3" w14:textId="77777777" w:rsidR="00030418" w:rsidRPr="00AE1C86" w:rsidRDefault="004B5231">
            <w:pPr>
              <w:pStyle w:val="Normal1"/>
              <w:spacing w:before="120" w:after="120"/>
              <w:ind w:left="-17"/>
              <w:rPr>
                <w:rFonts w:ascii="Garamond" w:hAnsi="Garamond"/>
                <w:sz w:val="22"/>
                <w:szCs w:val="22"/>
              </w:rPr>
            </w:pPr>
            <w:r w:rsidRPr="00AE1C86">
              <w:rPr>
                <w:rFonts w:ascii="Garamond" w:eastAsia="Garamond" w:hAnsi="Garamond" w:cs="Garamond"/>
                <w:b/>
                <w:sz w:val="22"/>
                <w:szCs w:val="22"/>
              </w:rPr>
              <w:t>Section of Lesson</w:t>
            </w:r>
          </w:p>
        </w:tc>
        <w:tc>
          <w:tcPr>
            <w:tcW w:w="8029" w:type="dxa"/>
          </w:tcPr>
          <w:p w14:paraId="2FDE6B83" w14:textId="37075987" w:rsidR="00030418" w:rsidRPr="00AE1C86" w:rsidRDefault="00BC208D">
            <w:pPr>
              <w:pStyle w:val="Normal1"/>
              <w:spacing w:before="120" w:after="120"/>
              <w:rPr>
                <w:rFonts w:ascii="Garamond" w:hAnsi="Garamond"/>
                <w:sz w:val="22"/>
                <w:szCs w:val="22"/>
              </w:rPr>
            </w:pPr>
            <w:r w:rsidRPr="00AE1C86">
              <w:rPr>
                <w:rFonts w:ascii="Garamond" w:eastAsia="Garamond" w:hAnsi="Garamond" w:cs="Garamond"/>
                <w:b/>
                <w:sz w:val="22"/>
                <w:szCs w:val="22"/>
              </w:rPr>
              <w:t>Kenan Fellow</w:t>
            </w:r>
            <w:r w:rsidR="00731764">
              <w:rPr>
                <w:rFonts w:ascii="Garamond" w:eastAsia="Garamond" w:hAnsi="Garamond" w:cs="Garamond"/>
                <w:b/>
                <w:sz w:val="22"/>
                <w:szCs w:val="22"/>
              </w:rPr>
              <w:t>s</w:t>
            </w:r>
            <w:r w:rsidRPr="00AE1C86">
              <w:rPr>
                <w:rFonts w:ascii="Garamond" w:eastAsia="Garamond" w:hAnsi="Garamond" w:cs="Garamond"/>
                <w:b/>
                <w:sz w:val="22"/>
                <w:szCs w:val="22"/>
              </w:rPr>
              <w:t xml:space="preserve"> Program Curriculum</w:t>
            </w:r>
          </w:p>
        </w:tc>
      </w:tr>
      <w:tr w:rsidR="00030418" w:rsidRPr="00AE1C86" w14:paraId="11345FC9" w14:textId="77777777">
        <w:tc>
          <w:tcPr>
            <w:tcW w:w="1547" w:type="dxa"/>
          </w:tcPr>
          <w:p w14:paraId="63DEECE5" w14:textId="77777777" w:rsidR="00030418" w:rsidRPr="00AE1C86" w:rsidRDefault="004B5231">
            <w:pPr>
              <w:pStyle w:val="Normal1"/>
              <w:spacing w:before="120" w:after="120"/>
              <w:ind w:left="-17" w:firstLine="18"/>
              <w:rPr>
                <w:rFonts w:ascii="Garamond" w:hAnsi="Garamond"/>
                <w:sz w:val="22"/>
                <w:szCs w:val="22"/>
              </w:rPr>
            </w:pPr>
            <w:r w:rsidRPr="00AE1C86">
              <w:rPr>
                <w:rFonts w:ascii="Garamond" w:eastAsia="Garamond" w:hAnsi="Garamond" w:cs="Garamond"/>
                <w:b/>
                <w:sz w:val="22"/>
                <w:szCs w:val="22"/>
              </w:rPr>
              <w:t xml:space="preserve">Title </w:t>
            </w:r>
            <w:r w:rsidRPr="00AE1C86">
              <w:rPr>
                <w:rFonts w:ascii="Garamond" w:eastAsia="Garamond" w:hAnsi="Garamond" w:cs="Garamond"/>
                <w:b/>
                <w:color w:val="7030A0"/>
                <w:sz w:val="22"/>
                <w:szCs w:val="22"/>
              </w:rPr>
              <w:t>(Required)</w:t>
            </w:r>
          </w:p>
        </w:tc>
        <w:tc>
          <w:tcPr>
            <w:tcW w:w="8029" w:type="dxa"/>
          </w:tcPr>
          <w:p w14:paraId="7A32FD82" w14:textId="75684585" w:rsidR="00030418" w:rsidRPr="00AE1C86" w:rsidRDefault="00632655">
            <w:pPr>
              <w:pStyle w:val="Normal1"/>
              <w:spacing w:before="120" w:after="120"/>
              <w:rPr>
                <w:rFonts w:ascii="Garamond" w:hAnsi="Garamond"/>
                <w:sz w:val="22"/>
                <w:szCs w:val="22"/>
              </w:rPr>
            </w:pPr>
            <w:r>
              <w:rPr>
                <w:rFonts w:ascii="Garamond" w:eastAsia="Garamond" w:hAnsi="Garamond" w:cs="Garamond"/>
                <w:b/>
                <w:sz w:val="22"/>
                <w:szCs w:val="22"/>
              </w:rPr>
              <w:t>The Little Stuff Can Make A Big Difference</w:t>
            </w:r>
          </w:p>
        </w:tc>
      </w:tr>
      <w:tr w:rsidR="00030418" w:rsidRPr="00AE1C86" w14:paraId="733E5A02" w14:textId="77777777">
        <w:tc>
          <w:tcPr>
            <w:tcW w:w="1547" w:type="dxa"/>
          </w:tcPr>
          <w:p w14:paraId="214B69BA"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Introduction </w:t>
            </w:r>
            <w:r w:rsidRPr="00AE1C86">
              <w:rPr>
                <w:rFonts w:ascii="Garamond" w:eastAsia="Garamond" w:hAnsi="Garamond" w:cs="Garamond"/>
                <w:b/>
                <w:color w:val="7030A0"/>
                <w:sz w:val="22"/>
                <w:szCs w:val="22"/>
              </w:rPr>
              <w:t>(Required)</w:t>
            </w:r>
          </w:p>
          <w:p w14:paraId="6523D7E3" w14:textId="77777777" w:rsidR="00030418" w:rsidRPr="00AE1C86" w:rsidRDefault="00030418">
            <w:pPr>
              <w:pStyle w:val="Normal1"/>
              <w:spacing w:before="120" w:after="120"/>
              <w:rPr>
                <w:rFonts w:ascii="Garamond" w:hAnsi="Garamond"/>
                <w:sz w:val="22"/>
                <w:szCs w:val="22"/>
              </w:rPr>
            </w:pPr>
          </w:p>
        </w:tc>
        <w:tc>
          <w:tcPr>
            <w:tcW w:w="8029" w:type="dxa"/>
          </w:tcPr>
          <w:p w14:paraId="2B1E1F12" w14:textId="3819561B" w:rsidR="00030418" w:rsidRPr="00AE1C86" w:rsidRDefault="00591060" w:rsidP="00591060">
            <w:pPr>
              <w:pStyle w:val="Normal1"/>
              <w:spacing w:before="120" w:after="120"/>
              <w:rPr>
                <w:rFonts w:ascii="Garamond" w:hAnsi="Garamond"/>
                <w:sz w:val="22"/>
                <w:szCs w:val="22"/>
              </w:rPr>
            </w:pPr>
            <w:r w:rsidRPr="00AE1C86">
              <w:rPr>
                <w:rFonts w:ascii="Garamond" w:eastAsia="Garamond" w:hAnsi="Garamond" w:cs="Garamond"/>
                <w:sz w:val="22"/>
                <w:szCs w:val="22"/>
              </w:rPr>
              <w:t xml:space="preserve">Nanotechnology is </w:t>
            </w:r>
            <w:r>
              <w:rPr>
                <w:rFonts w:ascii="Garamond" w:eastAsia="Garamond" w:hAnsi="Garamond" w:cs="Garamond"/>
                <w:sz w:val="22"/>
                <w:szCs w:val="22"/>
              </w:rPr>
              <w:t xml:space="preserve">the next major scientific breakthrough. </w:t>
            </w:r>
            <w:r w:rsidRPr="00AE1C86">
              <w:rPr>
                <w:rFonts w:ascii="Garamond" w:eastAsia="Garamond" w:hAnsi="Garamond" w:cs="Garamond"/>
                <w:sz w:val="22"/>
                <w:szCs w:val="22"/>
              </w:rPr>
              <w:t xml:space="preserve">The development of nanotechnology is extremely promising, but there are unknown risks associated with utilizing nanotechnology. </w:t>
            </w:r>
            <w:r w:rsidR="00166CEA" w:rsidRPr="00AE1C86">
              <w:rPr>
                <w:rFonts w:ascii="Garamond" w:eastAsia="Garamond" w:hAnsi="Garamond" w:cs="Garamond"/>
                <w:sz w:val="22"/>
                <w:szCs w:val="22"/>
              </w:rPr>
              <w:t xml:space="preserve">Nanoparticles occur naturally in our environment. Pollen, viruses, and ash are examples of nanoparticles that affect our environment and our health. </w:t>
            </w:r>
            <w:r w:rsidR="00DC733A" w:rsidRPr="00AE1C86">
              <w:rPr>
                <w:rFonts w:ascii="Garamond" w:eastAsia="Garamond" w:hAnsi="Garamond" w:cs="Garamond"/>
                <w:sz w:val="22"/>
                <w:szCs w:val="22"/>
              </w:rPr>
              <w:t>Scientists have studied the behavior of these nano</w:t>
            </w:r>
            <w:r w:rsidR="00166CEA" w:rsidRPr="00AE1C86">
              <w:rPr>
                <w:rFonts w:ascii="Garamond" w:eastAsia="Garamond" w:hAnsi="Garamond" w:cs="Garamond"/>
                <w:sz w:val="22"/>
                <w:szCs w:val="22"/>
              </w:rPr>
              <w:t xml:space="preserve">particles in an effort to develop nanotechnology to solve issues associated with our environment and our health. </w:t>
            </w:r>
          </w:p>
          <w:p w14:paraId="3D9AB5D4" w14:textId="171A5167" w:rsidR="00030418" w:rsidRPr="00632655" w:rsidRDefault="004B5231" w:rsidP="00632655">
            <w:pPr>
              <w:widowControl w:val="0"/>
              <w:autoSpaceDE w:val="0"/>
              <w:autoSpaceDN w:val="0"/>
              <w:adjustRightInd w:val="0"/>
              <w:spacing w:after="240"/>
              <w:rPr>
                <w:rFonts w:ascii="Garamond" w:hAnsi="Garamond" w:cs="Times"/>
                <w:color w:val="auto"/>
                <w:sz w:val="22"/>
                <w:szCs w:val="22"/>
              </w:rPr>
            </w:pPr>
            <w:r w:rsidRPr="00AE1C86">
              <w:rPr>
                <w:rFonts w:ascii="Garamond" w:eastAsia="Garamond" w:hAnsi="Garamond" w:cs="Garamond"/>
                <w:sz w:val="22"/>
                <w:szCs w:val="22"/>
              </w:rPr>
              <w:t>In this project, students will</w:t>
            </w:r>
            <w:r w:rsidR="00642C89" w:rsidRPr="00AE1C86">
              <w:rPr>
                <w:rFonts w:ascii="Garamond" w:eastAsia="Garamond" w:hAnsi="Garamond" w:cs="Garamond"/>
                <w:sz w:val="22"/>
                <w:szCs w:val="22"/>
              </w:rPr>
              <w:t xml:space="preserve"> </w:t>
            </w:r>
            <w:r w:rsidR="00642C89" w:rsidRPr="00AE1C86">
              <w:rPr>
                <w:rFonts w:ascii="Garamond" w:hAnsi="Garamond"/>
                <w:color w:val="auto"/>
                <w:sz w:val="22"/>
                <w:szCs w:val="22"/>
              </w:rPr>
              <w:t>explore innovative science, technology, engineering, math techniques and equipment that demonstrated the multiple uses and importance of nanotechnology.</w:t>
            </w:r>
          </w:p>
        </w:tc>
      </w:tr>
      <w:tr w:rsidR="00030418" w:rsidRPr="00AE1C86" w14:paraId="1588C311" w14:textId="77777777">
        <w:tc>
          <w:tcPr>
            <w:tcW w:w="1547" w:type="dxa"/>
          </w:tcPr>
          <w:p w14:paraId="3A0FF052"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Real Science Application </w:t>
            </w:r>
            <w:r w:rsidRPr="00AE1C86">
              <w:rPr>
                <w:rFonts w:ascii="Garamond" w:eastAsia="Garamond" w:hAnsi="Garamond" w:cs="Garamond"/>
                <w:b/>
                <w:color w:val="00B050"/>
                <w:sz w:val="22"/>
                <w:szCs w:val="22"/>
              </w:rPr>
              <w:t>(If Applicable)</w:t>
            </w:r>
          </w:p>
        </w:tc>
        <w:tc>
          <w:tcPr>
            <w:tcW w:w="8029" w:type="dxa"/>
          </w:tcPr>
          <w:p w14:paraId="10833B5B" w14:textId="647A393E" w:rsidR="00030418" w:rsidRPr="00AE1C86" w:rsidRDefault="00BC208D" w:rsidP="00731764">
            <w:pPr>
              <w:pStyle w:val="Normal1"/>
              <w:spacing w:before="120" w:after="120"/>
              <w:rPr>
                <w:rFonts w:ascii="Garamond" w:eastAsia="Garamond" w:hAnsi="Garamond" w:cs="Garamond"/>
                <w:sz w:val="22"/>
                <w:szCs w:val="22"/>
              </w:rPr>
            </w:pPr>
            <w:r w:rsidRPr="00AE1C86">
              <w:rPr>
                <w:rFonts w:ascii="Garamond" w:eastAsia="Garamond" w:hAnsi="Garamond" w:cs="Garamond"/>
                <w:sz w:val="22"/>
                <w:szCs w:val="22"/>
              </w:rPr>
              <w:t xml:space="preserve">Humans have positively and negatively impacted the environment for centuries. </w:t>
            </w:r>
            <w:r w:rsidR="00A67392" w:rsidRPr="00AE1C86">
              <w:rPr>
                <w:rFonts w:ascii="Garamond" w:eastAsia="Garamond" w:hAnsi="Garamond" w:cs="Garamond"/>
                <w:sz w:val="22"/>
                <w:szCs w:val="22"/>
              </w:rPr>
              <w:t xml:space="preserve">The human population is increasing rapidly and may soon bump up against environmental limits. Even if population growth were not a serious problem, the increasing use of resources per person is expanding the overall human ecological footprint and putting a strain on the earth’s resources.  </w:t>
            </w:r>
            <w:r w:rsidR="00F46D85" w:rsidRPr="00AE1C86">
              <w:rPr>
                <w:rFonts w:ascii="Garamond" w:eastAsia="Garamond" w:hAnsi="Garamond" w:cs="Garamond"/>
                <w:sz w:val="22"/>
                <w:szCs w:val="22"/>
              </w:rPr>
              <w:t xml:space="preserve">The time is now to be “solution focused” as opposed to being “problem driven”. </w:t>
            </w:r>
            <w:r w:rsidR="002914CA" w:rsidRPr="00AE1C86">
              <w:rPr>
                <w:rFonts w:ascii="Garamond" w:eastAsia="Garamond" w:hAnsi="Garamond" w:cs="Garamond"/>
                <w:sz w:val="22"/>
                <w:szCs w:val="22"/>
              </w:rPr>
              <w:t>Whether it was the implementation of the practice of agriculture, or the boom of th</w:t>
            </w:r>
            <w:r w:rsidR="000A48A4" w:rsidRPr="00AE1C86">
              <w:rPr>
                <w:rFonts w:ascii="Garamond" w:eastAsia="Garamond" w:hAnsi="Garamond" w:cs="Garamond"/>
                <w:sz w:val="22"/>
                <w:szCs w:val="22"/>
              </w:rPr>
              <w:t xml:space="preserve">e Industrial Revolution, human </w:t>
            </w:r>
            <w:r w:rsidR="002914CA" w:rsidRPr="00AE1C86">
              <w:rPr>
                <w:rFonts w:ascii="Garamond" w:eastAsia="Garamond" w:hAnsi="Garamond" w:cs="Garamond"/>
                <w:sz w:val="22"/>
                <w:szCs w:val="22"/>
              </w:rPr>
              <w:t>ingenuity has always sought a way to improve their environment. Currently, STEM is the ne</w:t>
            </w:r>
            <w:r w:rsidR="000A48A4" w:rsidRPr="00AE1C86">
              <w:rPr>
                <w:rFonts w:ascii="Garamond" w:eastAsia="Garamond" w:hAnsi="Garamond" w:cs="Garamond"/>
                <w:sz w:val="22"/>
                <w:szCs w:val="22"/>
              </w:rPr>
              <w:t>w focus in education that is bei</w:t>
            </w:r>
            <w:r w:rsidR="002914CA" w:rsidRPr="00AE1C86">
              <w:rPr>
                <w:rFonts w:ascii="Garamond" w:eastAsia="Garamond" w:hAnsi="Garamond" w:cs="Garamond"/>
                <w:sz w:val="22"/>
                <w:szCs w:val="22"/>
              </w:rPr>
              <w:t xml:space="preserve">ng used to develop the next generation of world changers. Nanotechnology is a new approach being used by scientists to </w:t>
            </w:r>
            <w:r w:rsidR="000A48A4" w:rsidRPr="00AE1C86">
              <w:rPr>
                <w:rFonts w:ascii="Garamond" w:eastAsia="Garamond" w:hAnsi="Garamond" w:cs="Garamond"/>
                <w:sz w:val="22"/>
                <w:szCs w:val="22"/>
              </w:rPr>
              <w:t>develop new technologies, and to address current issues facing our environment</w:t>
            </w:r>
            <w:r w:rsidR="0099390D" w:rsidRPr="00AE1C86">
              <w:rPr>
                <w:rFonts w:ascii="Garamond" w:eastAsia="Garamond" w:hAnsi="Garamond" w:cs="Garamond"/>
                <w:sz w:val="22"/>
                <w:szCs w:val="22"/>
              </w:rPr>
              <w:t xml:space="preserve">. As an educator, you want to be as informed as possible </w:t>
            </w:r>
            <w:r w:rsidR="00731764">
              <w:rPr>
                <w:rFonts w:ascii="Garamond" w:eastAsia="Garamond" w:hAnsi="Garamond" w:cs="Garamond"/>
                <w:sz w:val="22"/>
                <w:szCs w:val="22"/>
              </w:rPr>
              <w:t xml:space="preserve">in order </w:t>
            </w:r>
            <w:r w:rsidR="0099390D" w:rsidRPr="00AE1C86">
              <w:rPr>
                <w:rFonts w:ascii="Garamond" w:eastAsia="Garamond" w:hAnsi="Garamond" w:cs="Garamond"/>
                <w:sz w:val="22"/>
                <w:szCs w:val="22"/>
              </w:rPr>
              <w:t>to properly inform your students</w:t>
            </w:r>
            <w:r w:rsidR="004B5231" w:rsidRPr="00AE1C86">
              <w:rPr>
                <w:rFonts w:ascii="Garamond" w:eastAsia="Garamond" w:hAnsi="Garamond" w:cs="Garamond"/>
                <w:sz w:val="22"/>
                <w:szCs w:val="22"/>
              </w:rPr>
              <w:t xml:space="preserve">.  If students are able to understand the interconnectedness of science (in this case, earth science to biology), then they are able to gain a better grasp of the importance and relevance of their work. </w:t>
            </w:r>
          </w:p>
        </w:tc>
      </w:tr>
    </w:tbl>
    <w:tbl>
      <w:tblPr>
        <w:tblStyle w:val="a1"/>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7"/>
        <w:gridCol w:w="8029"/>
      </w:tblGrid>
      <w:tr w:rsidR="00030418" w:rsidRPr="00AE1C86" w14:paraId="51EB105B" w14:textId="77777777">
        <w:tc>
          <w:tcPr>
            <w:tcW w:w="1547" w:type="dxa"/>
          </w:tcPr>
          <w:p w14:paraId="0F31240D" w14:textId="7A034CB7" w:rsidR="00030418" w:rsidRPr="00AE1C86" w:rsidRDefault="00661556">
            <w:pPr>
              <w:pStyle w:val="Normal1"/>
              <w:spacing w:before="120" w:after="120"/>
              <w:rPr>
                <w:rFonts w:ascii="Garamond" w:hAnsi="Garamond"/>
                <w:sz w:val="22"/>
                <w:szCs w:val="22"/>
              </w:rPr>
            </w:pPr>
            <w:r>
              <w:rPr>
                <w:rFonts w:ascii="Garamond" w:eastAsia="Garamond" w:hAnsi="Garamond" w:cs="Garamond"/>
                <w:b/>
                <w:sz w:val="22"/>
                <w:szCs w:val="22"/>
              </w:rPr>
              <w:t>C</w:t>
            </w:r>
            <w:r w:rsidR="004B5231" w:rsidRPr="00AE1C86">
              <w:rPr>
                <w:rFonts w:ascii="Garamond" w:eastAsia="Garamond" w:hAnsi="Garamond" w:cs="Garamond"/>
                <w:b/>
                <w:sz w:val="22"/>
                <w:szCs w:val="22"/>
              </w:rPr>
              <w:t xml:space="preserve">urriculum Alignment </w:t>
            </w:r>
            <w:r w:rsidR="004B5231" w:rsidRPr="00AE1C86">
              <w:rPr>
                <w:rFonts w:ascii="Garamond" w:eastAsia="Garamond" w:hAnsi="Garamond" w:cs="Garamond"/>
                <w:b/>
                <w:color w:val="7030A0"/>
                <w:sz w:val="22"/>
                <w:szCs w:val="22"/>
              </w:rPr>
              <w:t>(Required)</w:t>
            </w:r>
          </w:p>
        </w:tc>
        <w:tc>
          <w:tcPr>
            <w:tcW w:w="8029" w:type="dxa"/>
          </w:tcPr>
          <w:p w14:paraId="6B40C895" w14:textId="69749A27" w:rsidR="00030418" w:rsidRPr="00AE1C86" w:rsidRDefault="004B5231">
            <w:pPr>
              <w:pStyle w:val="Normal1"/>
              <w:spacing w:before="120" w:after="240"/>
              <w:rPr>
                <w:rFonts w:ascii="Garamond" w:hAnsi="Garamond"/>
                <w:sz w:val="22"/>
                <w:szCs w:val="22"/>
              </w:rPr>
            </w:pPr>
            <w:r w:rsidRPr="00AE1C86">
              <w:rPr>
                <w:rFonts w:ascii="Garamond" w:eastAsia="Garamond" w:hAnsi="Garamond" w:cs="Garamond"/>
                <w:sz w:val="22"/>
                <w:szCs w:val="22"/>
              </w:rPr>
              <w:t xml:space="preserve">This section contains the curriculum alignment of the lesson to the North Carolina </w:t>
            </w:r>
            <w:hyperlink r:id="rId7">
              <w:r w:rsidRPr="00AE1C86">
                <w:rPr>
                  <w:rFonts w:ascii="Garamond" w:eastAsia="Garamond" w:hAnsi="Garamond" w:cs="Garamond"/>
                  <w:color w:val="0000FF"/>
                  <w:sz w:val="22"/>
                  <w:szCs w:val="22"/>
                  <w:u w:val="single"/>
                </w:rPr>
                <w:t>NC Essential Standards</w:t>
              </w:r>
            </w:hyperlink>
            <w:r w:rsidR="008F6CAE">
              <w:rPr>
                <w:rFonts w:ascii="Garamond" w:eastAsia="Garamond" w:hAnsi="Garamond" w:cs="Garamond"/>
                <w:sz w:val="22"/>
                <w:szCs w:val="22"/>
              </w:rPr>
              <w:t xml:space="preserve"> of Science.</w:t>
            </w:r>
          </w:p>
          <w:tbl>
            <w:tblPr>
              <w:tblStyle w:val="a0"/>
              <w:tblW w:w="7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3"/>
              <w:gridCol w:w="840"/>
              <w:gridCol w:w="2815"/>
              <w:gridCol w:w="3125"/>
            </w:tblGrid>
            <w:tr w:rsidR="00030418" w:rsidRPr="00AE1C86" w14:paraId="06005868" w14:textId="77777777">
              <w:tc>
                <w:tcPr>
                  <w:tcW w:w="913" w:type="dxa"/>
                </w:tcPr>
                <w:p w14:paraId="2F5BEF5F"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Content Area</w:t>
                  </w:r>
                </w:p>
              </w:tc>
              <w:tc>
                <w:tcPr>
                  <w:tcW w:w="840" w:type="dxa"/>
                </w:tcPr>
                <w:p w14:paraId="74FAD112"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Grade Level</w:t>
                  </w:r>
                </w:p>
              </w:tc>
              <w:tc>
                <w:tcPr>
                  <w:tcW w:w="2815" w:type="dxa"/>
                </w:tcPr>
                <w:p w14:paraId="55339D45"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NC Essential Standards</w:t>
                  </w:r>
                </w:p>
              </w:tc>
              <w:tc>
                <w:tcPr>
                  <w:tcW w:w="3125" w:type="dxa"/>
                </w:tcPr>
                <w:p w14:paraId="3825321D"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NGSS / Common Core Math</w:t>
                  </w:r>
                </w:p>
              </w:tc>
            </w:tr>
            <w:tr w:rsidR="00030418" w:rsidRPr="00AE1C86" w14:paraId="5B9C1FD6" w14:textId="77777777">
              <w:tc>
                <w:tcPr>
                  <w:tcW w:w="913" w:type="dxa"/>
                </w:tcPr>
                <w:p w14:paraId="564C4766"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Earth Science</w:t>
                  </w:r>
                </w:p>
              </w:tc>
              <w:tc>
                <w:tcPr>
                  <w:tcW w:w="840" w:type="dxa"/>
                </w:tcPr>
                <w:p w14:paraId="475C080B"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9</w:t>
                  </w:r>
                </w:p>
              </w:tc>
              <w:tc>
                <w:tcPr>
                  <w:tcW w:w="2815" w:type="dxa"/>
                </w:tcPr>
                <w:p w14:paraId="30AD6EBB" w14:textId="406A586D" w:rsidR="00030418" w:rsidRPr="00AE1C86" w:rsidRDefault="00B8298F">
                  <w:pPr>
                    <w:pStyle w:val="Normal1"/>
                    <w:rPr>
                      <w:rFonts w:ascii="Garamond" w:hAnsi="Garamond"/>
                      <w:sz w:val="22"/>
                      <w:szCs w:val="22"/>
                    </w:rPr>
                  </w:pPr>
                  <w:r w:rsidRPr="00AE1C86">
                    <w:rPr>
                      <w:rFonts w:ascii="Garamond" w:hAnsi="Garamond"/>
                      <w:sz w:val="22"/>
                      <w:szCs w:val="22"/>
                    </w:rPr>
                    <w:t>EEn 2.2.1 Explain the consequences of human activities on the lithosphere (such as mining, deforestation, agriculture, overgrazing, urbanization, and land use) past and present.</w:t>
                  </w:r>
                </w:p>
              </w:tc>
              <w:tc>
                <w:tcPr>
                  <w:tcW w:w="3125" w:type="dxa"/>
                </w:tcPr>
                <w:p w14:paraId="087DC285" w14:textId="77777777" w:rsidR="00030418" w:rsidRPr="00AE1C86" w:rsidRDefault="004B5231">
                  <w:pPr>
                    <w:pStyle w:val="Normal1"/>
                    <w:rPr>
                      <w:rFonts w:ascii="Garamond" w:hAnsi="Garamond"/>
                      <w:sz w:val="22"/>
                      <w:szCs w:val="22"/>
                    </w:rPr>
                  </w:pPr>
                  <w:r w:rsidRPr="00AE1C86">
                    <w:rPr>
                      <w:rFonts w:ascii="Garamond" w:eastAsia="Garamond" w:hAnsi="Garamond" w:cs="Garamond"/>
                      <w:sz w:val="22"/>
                      <w:szCs w:val="22"/>
                    </w:rPr>
                    <w:t xml:space="preserve">HS-ESS3-1 Construct an explanation based on evidence for how the availability of natural resources, occurrence of natural hazards, and changes in climate have influenced human activity. </w:t>
                  </w:r>
                </w:p>
              </w:tc>
            </w:tr>
            <w:tr w:rsidR="00030418" w:rsidRPr="00AE1C86" w14:paraId="05DCA0A2" w14:textId="77777777">
              <w:tc>
                <w:tcPr>
                  <w:tcW w:w="913" w:type="dxa"/>
                </w:tcPr>
                <w:p w14:paraId="0F7E4570" w14:textId="77777777" w:rsidR="00030418" w:rsidRPr="003E1957" w:rsidRDefault="00030418">
                  <w:pPr>
                    <w:pStyle w:val="Normal1"/>
                    <w:rPr>
                      <w:rFonts w:ascii="Garamond" w:hAnsi="Garamond"/>
                      <w:sz w:val="22"/>
                      <w:szCs w:val="22"/>
                    </w:rPr>
                  </w:pPr>
                </w:p>
              </w:tc>
              <w:tc>
                <w:tcPr>
                  <w:tcW w:w="840" w:type="dxa"/>
                </w:tcPr>
                <w:p w14:paraId="7A3A945A" w14:textId="77777777" w:rsidR="00030418" w:rsidRPr="003E1957" w:rsidRDefault="00030418">
                  <w:pPr>
                    <w:pStyle w:val="Normal1"/>
                    <w:rPr>
                      <w:rFonts w:ascii="Garamond" w:hAnsi="Garamond"/>
                      <w:sz w:val="22"/>
                      <w:szCs w:val="22"/>
                    </w:rPr>
                  </w:pPr>
                </w:p>
              </w:tc>
              <w:tc>
                <w:tcPr>
                  <w:tcW w:w="2815" w:type="dxa"/>
                </w:tcPr>
                <w:p w14:paraId="345A4984" w14:textId="055465F4" w:rsidR="00030418" w:rsidRPr="003E1957" w:rsidRDefault="00B8298F">
                  <w:pPr>
                    <w:pStyle w:val="Normal1"/>
                    <w:rPr>
                      <w:rFonts w:ascii="Garamond" w:hAnsi="Garamond"/>
                      <w:sz w:val="22"/>
                      <w:szCs w:val="22"/>
                    </w:rPr>
                  </w:pPr>
                  <w:r w:rsidRPr="003E1957">
                    <w:rPr>
                      <w:rFonts w:ascii="Garamond" w:hAnsi="Garamond"/>
                      <w:sz w:val="22"/>
                      <w:szCs w:val="22"/>
                    </w:rPr>
                    <w:t>EEn 2.4.2 Evaluate human influences on freshwater availability.</w:t>
                  </w:r>
                </w:p>
              </w:tc>
              <w:tc>
                <w:tcPr>
                  <w:tcW w:w="3125" w:type="dxa"/>
                </w:tcPr>
                <w:p w14:paraId="01FFC68D" w14:textId="77777777" w:rsidR="003E1957" w:rsidRPr="003E1957" w:rsidRDefault="003E1957" w:rsidP="003E1957">
                  <w:pPr>
                    <w:pStyle w:val="NormalWeb"/>
                    <w:rPr>
                      <w:rFonts w:ascii="Garamond" w:hAnsi="Garamond"/>
                      <w:sz w:val="22"/>
                      <w:szCs w:val="22"/>
                    </w:rPr>
                  </w:pPr>
                  <w:r w:rsidRPr="003E1957">
                    <w:rPr>
                      <w:rFonts w:ascii="Garamond" w:hAnsi="Garamond"/>
                      <w:sz w:val="22"/>
                      <w:szCs w:val="22"/>
                    </w:rPr>
                    <w:t>HS</w:t>
                  </w:r>
                  <w:r w:rsidRPr="003E1957">
                    <w:rPr>
                      <w:rFonts w:ascii="Palatino Linotype" w:hAnsi="Palatino Linotype" w:cs="Palatino Linotype"/>
                      <w:sz w:val="22"/>
                      <w:szCs w:val="22"/>
                    </w:rPr>
                    <w:t>‐</w:t>
                  </w:r>
                  <w:r w:rsidRPr="003E1957">
                    <w:rPr>
                      <w:rFonts w:ascii="Garamond" w:hAnsi="Garamond"/>
                      <w:sz w:val="22"/>
                      <w:szCs w:val="22"/>
                    </w:rPr>
                    <w:t>LS2</w:t>
                  </w:r>
                  <w:r w:rsidRPr="003E1957">
                    <w:rPr>
                      <w:rFonts w:ascii="Palatino Linotype" w:hAnsi="Palatino Linotype" w:cs="Palatino Linotype"/>
                      <w:sz w:val="22"/>
                      <w:szCs w:val="22"/>
                    </w:rPr>
                    <w:t>‐</w:t>
                  </w:r>
                  <w:r w:rsidRPr="003E1957">
                    <w:rPr>
                      <w:rFonts w:ascii="Garamond" w:hAnsi="Garamond"/>
                      <w:sz w:val="22"/>
                      <w:szCs w:val="22"/>
                    </w:rPr>
                    <w:t xml:space="preserve">6. Evaluate the claims, evidence, and reasoning that the complex interactions in ecosystems maintain relatively consistent numbers and types of </w:t>
                  </w:r>
                  <w:r w:rsidRPr="003E1957">
                    <w:rPr>
                      <w:rFonts w:ascii="Garamond" w:hAnsi="Garamond"/>
                      <w:sz w:val="22"/>
                      <w:szCs w:val="22"/>
                    </w:rPr>
                    <w:lastRenderedPageBreak/>
                    <w:t xml:space="preserve">organisms in stable conditions, but changing conditions may result in a new ecosystem. </w:t>
                  </w:r>
                </w:p>
                <w:p w14:paraId="06C31A82" w14:textId="77777777" w:rsidR="00030418" w:rsidRPr="003E1957" w:rsidRDefault="00030418">
                  <w:pPr>
                    <w:pStyle w:val="Normal1"/>
                    <w:rPr>
                      <w:rFonts w:ascii="Garamond" w:hAnsi="Garamond"/>
                      <w:sz w:val="22"/>
                      <w:szCs w:val="22"/>
                    </w:rPr>
                  </w:pPr>
                </w:p>
              </w:tc>
            </w:tr>
            <w:tr w:rsidR="00030418" w:rsidRPr="00AE1C86" w14:paraId="7692A8BC" w14:textId="77777777" w:rsidTr="008F6CAE">
              <w:trPr>
                <w:trHeight w:val="1277"/>
              </w:trPr>
              <w:tc>
                <w:tcPr>
                  <w:tcW w:w="913" w:type="dxa"/>
                </w:tcPr>
                <w:p w14:paraId="7C0B0B30" w14:textId="77777777" w:rsidR="00030418" w:rsidRPr="003E1957" w:rsidRDefault="00030418">
                  <w:pPr>
                    <w:pStyle w:val="Normal1"/>
                    <w:rPr>
                      <w:rFonts w:ascii="Garamond" w:hAnsi="Garamond"/>
                      <w:sz w:val="22"/>
                      <w:szCs w:val="22"/>
                    </w:rPr>
                  </w:pPr>
                </w:p>
              </w:tc>
              <w:tc>
                <w:tcPr>
                  <w:tcW w:w="840" w:type="dxa"/>
                </w:tcPr>
                <w:p w14:paraId="4EB93450" w14:textId="77777777" w:rsidR="00030418" w:rsidRPr="003E1957" w:rsidRDefault="00030418">
                  <w:pPr>
                    <w:pStyle w:val="Normal1"/>
                    <w:rPr>
                      <w:rFonts w:ascii="Garamond" w:hAnsi="Garamond"/>
                      <w:sz w:val="22"/>
                      <w:szCs w:val="22"/>
                    </w:rPr>
                  </w:pPr>
                </w:p>
              </w:tc>
              <w:tc>
                <w:tcPr>
                  <w:tcW w:w="2815" w:type="dxa"/>
                </w:tcPr>
                <w:p w14:paraId="3218AEEA" w14:textId="460E1A4A" w:rsidR="00030418" w:rsidRPr="003E1957" w:rsidRDefault="00817A1F">
                  <w:pPr>
                    <w:pStyle w:val="Normal1"/>
                    <w:rPr>
                      <w:rFonts w:ascii="Garamond" w:hAnsi="Garamond"/>
                      <w:sz w:val="22"/>
                      <w:szCs w:val="22"/>
                    </w:rPr>
                  </w:pPr>
                  <w:r w:rsidRPr="003E1957">
                    <w:rPr>
                      <w:rFonts w:ascii="Garamond" w:eastAsia="Garamond" w:hAnsi="Garamond" w:cs="Garamond"/>
                      <w:sz w:val="22"/>
                      <w:szCs w:val="22"/>
                    </w:rPr>
                    <w:t>EEn.2.8 Evaluate human behaviors in terms of how likely they are to ensure the ability to live sustainably on Earth.</w:t>
                  </w:r>
                </w:p>
              </w:tc>
              <w:tc>
                <w:tcPr>
                  <w:tcW w:w="3125" w:type="dxa"/>
                </w:tcPr>
                <w:p w14:paraId="01F2D6C1" w14:textId="77777777" w:rsidR="003E1957" w:rsidRPr="003E1957" w:rsidRDefault="003E1957" w:rsidP="003E1957">
                  <w:pPr>
                    <w:pStyle w:val="NormalWeb"/>
                    <w:rPr>
                      <w:rFonts w:ascii="Garamond" w:hAnsi="Garamond"/>
                      <w:sz w:val="22"/>
                      <w:szCs w:val="22"/>
                    </w:rPr>
                  </w:pPr>
                  <w:r w:rsidRPr="003E1957">
                    <w:rPr>
                      <w:rFonts w:ascii="Garamond" w:hAnsi="Garamond"/>
                      <w:sz w:val="22"/>
                      <w:szCs w:val="22"/>
                    </w:rPr>
                    <w:t>HS</w:t>
                  </w:r>
                  <w:r w:rsidRPr="003E1957">
                    <w:rPr>
                      <w:rFonts w:ascii="Palatino Linotype" w:hAnsi="Palatino Linotype" w:cs="Palatino Linotype"/>
                      <w:sz w:val="22"/>
                      <w:szCs w:val="22"/>
                    </w:rPr>
                    <w:t>‐</w:t>
                  </w:r>
                  <w:r w:rsidRPr="003E1957">
                    <w:rPr>
                      <w:rFonts w:ascii="Garamond" w:hAnsi="Garamond"/>
                      <w:sz w:val="22"/>
                      <w:szCs w:val="22"/>
                    </w:rPr>
                    <w:t>LS2</w:t>
                  </w:r>
                  <w:r w:rsidRPr="003E1957">
                    <w:rPr>
                      <w:rFonts w:ascii="Palatino Linotype" w:hAnsi="Palatino Linotype" w:cs="Palatino Linotype"/>
                      <w:sz w:val="22"/>
                      <w:szCs w:val="22"/>
                    </w:rPr>
                    <w:t>‐</w:t>
                  </w:r>
                  <w:r w:rsidRPr="003E1957">
                    <w:rPr>
                      <w:rFonts w:ascii="Garamond" w:hAnsi="Garamond"/>
                      <w:sz w:val="22"/>
                      <w:szCs w:val="22"/>
                    </w:rPr>
                    <w:t xml:space="preserve">7. Design, evaluate, and refine a solution for reducing the impacts of human activities on the environment and biodiversity. </w:t>
                  </w:r>
                </w:p>
                <w:p w14:paraId="77FB1647" w14:textId="77777777" w:rsidR="00030418" w:rsidRPr="003E1957" w:rsidRDefault="00030418">
                  <w:pPr>
                    <w:pStyle w:val="Normal1"/>
                    <w:rPr>
                      <w:rFonts w:ascii="Garamond" w:hAnsi="Garamond"/>
                      <w:sz w:val="22"/>
                      <w:szCs w:val="22"/>
                    </w:rPr>
                  </w:pPr>
                </w:p>
              </w:tc>
            </w:tr>
          </w:tbl>
          <w:p w14:paraId="627231BD" w14:textId="77777777" w:rsidR="00030418" w:rsidRPr="00AE1C86" w:rsidRDefault="00030418">
            <w:pPr>
              <w:pStyle w:val="Normal1"/>
              <w:spacing w:before="120" w:after="120"/>
              <w:rPr>
                <w:rFonts w:ascii="Garamond" w:hAnsi="Garamond"/>
                <w:sz w:val="22"/>
                <w:szCs w:val="22"/>
              </w:rPr>
            </w:pPr>
          </w:p>
        </w:tc>
      </w:tr>
      <w:tr w:rsidR="00030418" w:rsidRPr="00AE1C86" w14:paraId="0CD6ED41" w14:textId="77777777">
        <w:tc>
          <w:tcPr>
            <w:tcW w:w="1547" w:type="dxa"/>
          </w:tcPr>
          <w:p w14:paraId="41DF44BB"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lastRenderedPageBreak/>
              <w:t xml:space="preserve">Learning Outcomes </w:t>
            </w:r>
            <w:r w:rsidRPr="00AE1C86">
              <w:rPr>
                <w:rFonts w:ascii="Garamond" w:eastAsia="Garamond" w:hAnsi="Garamond" w:cs="Garamond"/>
                <w:b/>
                <w:color w:val="7030A0"/>
                <w:sz w:val="22"/>
                <w:szCs w:val="22"/>
              </w:rPr>
              <w:t>(Required)</w:t>
            </w:r>
          </w:p>
        </w:tc>
        <w:tc>
          <w:tcPr>
            <w:tcW w:w="8029" w:type="dxa"/>
          </w:tcPr>
          <w:p w14:paraId="64ACB2DF" w14:textId="322CF1D5" w:rsidR="00BB72BE" w:rsidRPr="00AE1C86" w:rsidRDefault="00BB72BE">
            <w:pPr>
              <w:pStyle w:val="Normal1"/>
              <w:rPr>
                <w:rFonts w:ascii="Garamond" w:eastAsia="Garamond" w:hAnsi="Garamond" w:cs="Garamond"/>
                <w:sz w:val="22"/>
                <w:szCs w:val="22"/>
              </w:rPr>
            </w:pPr>
            <w:r w:rsidRPr="00AE1C86">
              <w:rPr>
                <w:rFonts w:ascii="Garamond" w:eastAsia="Garamond" w:hAnsi="Garamond" w:cs="Garamond"/>
                <w:sz w:val="22"/>
                <w:szCs w:val="22"/>
              </w:rPr>
              <w:t>Students will develop a concept map to explore human impacts on the environment.</w:t>
            </w:r>
          </w:p>
          <w:p w14:paraId="5A7A6789" w14:textId="77777777" w:rsidR="000D7EC8" w:rsidRPr="00AE1C86" w:rsidRDefault="000D7EC8">
            <w:pPr>
              <w:pStyle w:val="Normal1"/>
              <w:rPr>
                <w:rFonts w:ascii="Garamond" w:eastAsia="Garamond" w:hAnsi="Garamond" w:cs="Garamond"/>
                <w:sz w:val="22"/>
                <w:szCs w:val="22"/>
              </w:rPr>
            </w:pPr>
            <w:r w:rsidRPr="00AE1C86">
              <w:rPr>
                <w:rFonts w:ascii="Garamond" w:eastAsia="Garamond" w:hAnsi="Garamond" w:cs="Garamond"/>
                <w:sz w:val="22"/>
                <w:szCs w:val="22"/>
              </w:rPr>
              <w:t>Students will review and evaluate various human impacts on the environment.</w:t>
            </w:r>
          </w:p>
          <w:p w14:paraId="7C8B1EA0" w14:textId="5640FA09" w:rsidR="00F82E4F" w:rsidRPr="00AE1C86" w:rsidRDefault="00F82E4F" w:rsidP="00F82E4F">
            <w:pPr>
              <w:pStyle w:val="Normal1"/>
              <w:rPr>
                <w:rFonts w:ascii="Garamond" w:eastAsia="Garamond" w:hAnsi="Garamond" w:cs="Garamond"/>
                <w:sz w:val="22"/>
                <w:szCs w:val="22"/>
              </w:rPr>
            </w:pPr>
            <w:r w:rsidRPr="00AE1C86">
              <w:rPr>
                <w:rFonts w:ascii="Garamond" w:eastAsia="Garamond" w:hAnsi="Garamond" w:cs="Garamond"/>
                <w:sz w:val="22"/>
                <w:szCs w:val="22"/>
              </w:rPr>
              <w:t>Students will conduct a lab to understand the size and scale of “nano”.</w:t>
            </w:r>
          </w:p>
          <w:p w14:paraId="538CA560" w14:textId="76CDC123" w:rsidR="00030418" w:rsidRPr="00AE1C86" w:rsidRDefault="002111FE">
            <w:pPr>
              <w:pStyle w:val="Normal1"/>
              <w:rPr>
                <w:rFonts w:ascii="Garamond" w:hAnsi="Garamond"/>
                <w:sz w:val="22"/>
                <w:szCs w:val="22"/>
              </w:rPr>
            </w:pPr>
            <w:r w:rsidRPr="00AE1C86">
              <w:rPr>
                <w:rFonts w:ascii="Garamond" w:eastAsia="Garamond" w:hAnsi="Garamond" w:cs="Garamond"/>
                <w:sz w:val="22"/>
                <w:szCs w:val="22"/>
              </w:rPr>
              <w:t>Students will create a model for a device</w:t>
            </w:r>
            <w:r w:rsidR="004B5231" w:rsidRPr="00AE1C86">
              <w:rPr>
                <w:rFonts w:ascii="Garamond" w:eastAsia="Garamond" w:hAnsi="Garamond" w:cs="Garamond"/>
                <w:sz w:val="22"/>
                <w:szCs w:val="22"/>
              </w:rPr>
              <w:t xml:space="preserve"> that</w:t>
            </w:r>
            <w:r w:rsidR="002F2D0A" w:rsidRPr="00AE1C86">
              <w:rPr>
                <w:rFonts w:ascii="Garamond" w:eastAsia="Garamond" w:hAnsi="Garamond" w:cs="Garamond"/>
                <w:sz w:val="22"/>
                <w:szCs w:val="22"/>
              </w:rPr>
              <w:t xml:space="preserve"> implements nanotechnology that would </w:t>
            </w:r>
            <w:r w:rsidR="004B5231" w:rsidRPr="00AE1C86">
              <w:rPr>
                <w:rFonts w:ascii="Garamond" w:eastAsia="Garamond" w:hAnsi="Garamond" w:cs="Garamond"/>
                <w:sz w:val="22"/>
                <w:szCs w:val="22"/>
              </w:rPr>
              <w:t>be used to</w:t>
            </w:r>
            <w:r w:rsidR="002F2D0A" w:rsidRPr="00AE1C86">
              <w:rPr>
                <w:rFonts w:ascii="Garamond" w:eastAsia="Garamond" w:hAnsi="Garamond" w:cs="Garamond"/>
                <w:sz w:val="22"/>
                <w:szCs w:val="22"/>
              </w:rPr>
              <w:t xml:space="preserve"> help the environment.</w:t>
            </w:r>
          </w:p>
          <w:p w14:paraId="55B145FD" w14:textId="4FDB5899" w:rsidR="00030418" w:rsidRPr="00AE1C86" w:rsidRDefault="004B5231" w:rsidP="00CC2D1E">
            <w:pPr>
              <w:pStyle w:val="Normal1"/>
              <w:rPr>
                <w:rFonts w:ascii="Garamond" w:hAnsi="Garamond"/>
                <w:sz w:val="22"/>
                <w:szCs w:val="22"/>
              </w:rPr>
            </w:pPr>
            <w:r w:rsidRPr="00AE1C86">
              <w:rPr>
                <w:rFonts w:ascii="Garamond" w:eastAsia="Garamond" w:hAnsi="Garamond" w:cs="Garamond"/>
                <w:sz w:val="22"/>
                <w:szCs w:val="22"/>
              </w:rPr>
              <w:t>St</w:t>
            </w:r>
            <w:r w:rsidR="00BB72BE" w:rsidRPr="00AE1C86">
              <w:rPr>
                <w:rFonts w:ascii="Garamond" w:eastAsia="Garamond" w:hAnsi="Garamond" w:cs="Garamond"/>
                <w:sz w:val="22"/>
                <w:szCs w:val="22"/>
              </w:rPr>
              <w:t>udents will compo</w:t>
            </w:r>
            <w:r w:rsidR="0002100A" w:rsidRPr="00AE1C86">
              <w:rPr>
                <w:rFonts w:ascii="Garamond" w:eastAsia="Garamond" w:hAnsi="Garamond" w:cs="Garamond"/>
                <w:sz w:val="22"/>
                <w:szCs w:val="22"/>
              </w:rPr>
              <w:t>se an argument (presentation</w:t>
            </w:r>
            <w:r w:rsidR="00BB72BE" w:rsidRPr="00AE1C86">
              <w:rPr>
                <w:rFonts w:ascii="Garamond" w:eastAsia="Garamond" w:hAnsi="Garamond" w:cs="Garamond"/>
                <w:sz w:val="22"/>
                <w:szCs w:val="22"/>
              </w:rPr>
              <w:t xml:space="preserve">) </w:t>
            </w:r>
            <w:r w:rsidRPr="00AE1C86">
              <w:rPr>
                <w:rFonts w:ascii="Garamond" w:eastAsia="Garamond" w:hAnsi="Garamond" w:cs="Garamond"/>
                <w:sz w:val="22"/>
                <w:szCs w:val="22"/>
              </w:rPr>
              <w:t>to explain the importance of their device</w:t>
            </w:r>
            <w:r w:rsidR="00CC27D8">
              <w:rPr>
                <w:rFonts w:ascii="Garamond" w:eastAsia="Garamond" w:hAnsi="Garamond" w:cs="Garamond"/>
                <w:sz w:val="22"/>
                <w:szCs w:val="22"/>
              </w:rPr>
              <w:t>.</w:t>
            </w:r>
            <w:r w:rsidRPr="00AE1C86">
              <w:rPr>
                <w:rFonts w:ascii="Garamond" w:eastAsia="Garamond" w:hAnsi="Garamond" w:cs="Garamond"/>
                <w:sz w:val="22"/>
                <w:szCs w:val="22"/>
              </w:rPr>
              <w:t xml:space="preserve"> </w:t>
            </w:r>
          </w:p>
        </w:tc>
      </w:tr>
      <w:tr w:rsidR="00030418" w:rsidRPr="00AE1C86" w14:paraId="7D4FD5A7" w14:textId="77777777">
        <w:tc>
          <w:tcPr>
            <w:tcW w:w="1547" w:type="dxa"/>
          </w:tcPr>
          <w:p w14:paraId="2C589122" w14:textId="24E2D634"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Time Required and Location </w:t>
            </w:r>
            <w:r w:rsidRPr="00AE1C86">
              <w:rPr>
                <w:rFonts w:ascii="Garamond" w:eastAsia="Garamond" w:hAnsi="Garamond" w:cs="Garamond"/>
                <w:b/>
                <w:color w:val="7030A0"/>
                <w:sz w:val="22"/>
                <w:szCs w:val="22"/>
              </w:rPr>
              <w:t>(Required)</w:t>
            </w:r>
          </w:p>
        </w:tc>
        <w:tc>
          <w:tcPr>
            <w:tcW w:w="8029" w:type="dxa"/>
          </w:tcPr>
          <w:p w14:paraId="44E0D9EB" w14:textId="5D9C419C" w:rsidR="006277E6" w:rsidRPr="00AE1C86" w:rsidRDefault="002111FE" w:rsidP="006277E6">
            <w:pPr>
              <w:pStyle w:val="Normal1"/>
              <w:rPr>
                <w:rFonts w:ascii="Garamond" w:eastAsia="Garamond" w:hAnsi="Garamond" w:cs="Garamond"/>
                <w:sz w:val="22"/>
                <w:szCs w:val="22"/>
              </w:rPr>
            </w:pPr>
            <w:r w:rsidRPr="00AE1C86">
              <w:rPr>
                <w:rFonts w:ascii="Garamond" w:eastAsia="Garamond" w:hAnsi="Garamond" w:cs="Garamond"/>
                <w:sz w:val="22"/>
                <w:szCs w:val="22"/>
              </w:rPr>
              <w:t>Activity #1</w:t>
            </w:r>
            <w:r w:rsidR="005F601D" w:rsidRPr="00AE1C86">
              <w:rPr>
                <w:rFonts w:ascii="Garamond" w:eastAsia="Garamond" w:hAnsi="Garamond" w:cs="Garamond"/>
                <w:sz w:val="22"/>
                <w:szCs w:val="22"/>
              </w:rPr>
              <w:t>:</w:t>
            </w:r>
            <w:r w:rsidR="00D13C85" w:rsidRPr="00AE1C86">
              <w:rPr>
                <w:rFonts w:ascii="Garamond" w:eastAsia="Garamond" w:hAnsi="Garamond" w:cs="Garamond"/>
                <w:sz w:val="22"/>
                <w:szCs w:val="22"/>
              </w:rPr>
              <w:t xml:space="preserve"> (Human Impacts</w:t>
            </w:r>
            <w:r w:rsidR="00F53985" w:rsidRPr="00AE1C86">
              <w:rPr>
                <w:rFonts w:ascii="Garamond" w:eastAsia="Garamond" w:hAnsi="Garamond" w:cs="Garamond"/>
                <w:sz w:val="22"/>
                <w:szCs w:val="22"/>
              </w:rPr>
              <w:t xml:space="preserve"> Discussion</w:t>
            </w:r>
            <w:r w:rsidR="00585C16" w:rsidRPr="00AE1C86">
              <w:rPr>
                <w:rFonts w:ascii="Garamond" w:eastAsia="Garamond" w:hAnsi="Garamond" w:cs="Garamond"/>
                <w:sz w:val="22"/>
                <w:szCs w:val="22"/>
              </w:rPr>
              <w:t>)</w:t>
            </w:r>
            <w:r w:rsidR="005F601D" w:rsidRPr="00AE1C86">
              <w:rPr>
                <w:rFonts w:ascii="Garamond" w:eastAsia="Garamond" w:hAnsi="Garamond" w:cs="Garamond"/>
                <w:sz w:val="22"/>
                <w:szCs w:val="22"/>
              </w:rPr>
              <w:t xml:space="preserve"> </w:t>
            </w:r>
            <w:r w:rsidR="0019273E" w:rsidRPr="00AE1C86">
              <w:rPr>
                <w:rFonts w:ascii="Garamond" w:eastAsia="Garamond" w:hAnsi="Garamond" w:cs="Garamond"/>
                <w:sz w:val="22"/>
                <w:szCs w:val="22"/>
              </w:rPr>
              <w:t>90 minutes</w:t>
            </w:r>
          </w:p>
          <w:p w14:paraId="332A9358" w14:textId="0EF8E14C" w:rsidR="0019273E" w:rsidRPr="00AE1C86" w:rsidRDefault="0019273E" w:rsidP="006277E6">
            <w:pPr>
              <w:pStyle w:val="Normal1"/>
              <w:rPr>
                <w:rFonts w:ascii="Garamond" w:eastAsia="Garamond" w:hAnsi="Garamond" w:cs="Garamond"/>
                <w:sz w:val="22"/>
                <w:szCs w:val="22"/>
              </w:rPr>
            </w:pPr>
            <w:r w:rsidRPr="00AE1C86">
              <w:rPr>
                <w:rFonts w:ascii="Garamond" w:hAnsi="Garamond"/>
                <w:color w:val="auto"/>
                <w:sz w:val="22"/>
                <w:szCs w:val="22"/>
              </w:rPr>
              <w:t>Activity #2</w:t>
            </w:r>
            <w:r w:rsidR="005F601D" w:rsidRPr="00AE1C86">
              <w:rPr>
                <w:rFonts w:ascii="Garamond" w:hAnsi="Garamond"/>
                <w:color w:val="auto"/>
                <w:sz w:val="22"/>
                <w:szCs w:val="22"/>
              </w:rPr>
              <w:t xml:space="preserve">: </w:t>
            </w:r>
            <w:r w:rsidR="00F53985" w:rsidRPr="00AE1C86">
              <w:rPr>
                <w:rFonts w:ascii="Garamond" w:hAnsi="Garamond"/>
                <w:color w:val="auto"/>
                <w:sz w:val="22"/>
                <w:szCs w:val="22"/>
              </w:rPr>
              <w:t>(Nanotechno</w:t>
            </w:r>
            <w:r w:rsidR="00AE1C86" w:rsidRPr="00AE1C86">
              <w:rPr>
                <w:rFonts w:ascii="Garamond" w:hAnsi="Garamond"/>
                <w:color w:val="auto"/>
                <w:sz w:val="22"/>
                <w:szCs w:val="22"/>
              </w:rPr>
              <w:t>logy and the Environment</w:t>
            </w:r>
            <w:r w:rsidR="00585C16" w:rsidRPr="00AE1C86">
              <w:rPr>
                <w:rFonts w:ascii="Garamond" w:hAnsi="Garamond"/>
                <w:color w:val="auto"/>
                <w:sz w:val="22"/>
                <w:szCs w:val="22"/>
              </w:rPr>
              <w:t>)</w:t>
            </w:r>
            <w:r w:rsidR="005F601D" w:rsidRPr="00AE1C86">
              <w:rPr>
                <w:rFonts w:ascii="Garamond" w:hAnsi="Garamond"/>
                <w:color w:val="auto"/>
                <w:sz w:val="22"/>
                <w:szCs w:val="22"/>
              </w:rPr>
              <w:t xml:space="preserve"> </w:t>
            </w:r>
            <w:r w:rsidRPr="00AE1C86">
              <w:rPr>
                <w:rFonts w:ascii="Garamond" w:hAnsi="Garamond"/>
                <w:color w:val="auto"/>
                <w:sz w:val="22"/>
                <w:szCs w:val="22"/>
              </w:rPr>
              <w:t>90 Minutes</w:t>
            </w:r>
          </w:p>
          <w:p w14:paraId="14E0B56E" w14:textId="64C5E167" w:rsidR="0019273E" w:rsidRPr="00AE1C86" w:rsidRDefault="0019273E">
            <w:pPr>
              <w:pStyle w:val="Normal1"/>
              <w:rPr>
                <w:rFonts w:ascii="Garamond" w:eastAsia="Garamond" w:hAnsi="Garamond" w:cs="Garamond"/>
                <w:sz w:val="22"/>
                <w:szCs w:val="22"/>
              </w:rPr>
            </w:pPr>
            <w:r w:rsidRPr="00AE1C86">
              <w:rPr>
                <w:rFonts w:ascii="Garamond" w:eastAsia="Garamond" w:hAnsi="Garamond" w:cs="Garamond"/>
                <w:sz w:val="22"/>
                <w:szCs w:val="22"/>
              </w:rPr>
              <w:t>Activity #3</w:t>
            </w:r>
            <w:r w:rsidR="00AE1C86" w:rsidRPr="00AE1C86">
              <w:rPr>
                <w:rFonts w:ascii="Garamond" w:eastAsia="Garamond" w:hAnsi="Garamond" w:cs="Garamond"/>
                <w:sz w:val="22"/>
                <w:szCs w:val="22"/>
              </w:rPr>
              <w:t>: (Dirty Water</w:t>
            </w:r>
            <w:r w:rsidR="00251CAC" w:rsidRPr="00AE1C86">
              <w:rPr>
                <w:rFonts w:ascii="Garamond" w:eastAsia="Garamond" w:hAnsi="Garamond" w:cs="Garamond"/>
                <w:sz w:val="22"/>
                <w:szCs w:val="22"/>
              </w:rPr>
              <w:t>)</w:t>
            </w:r>
            <w:r w:rsidR="005F601D" w:rsidRPr="00AE1C86">
              <w:rPr>
                <w:rFonts w:ascii="Garamond" w:eastAsia="Garamond" w:hAnsi="Garamond" w:cs="Garamond"/>
                <w:sz w:val="22"/>
                <w:szCs w:val="22"/>
              </w:rPr>
              <w:t xml:space="preserve"> </w:t>
            </w:r>
            <w:r w:rsidRPr="00AE1C86">
              <w:rPr>
                <w:rFonts w:ascii="Garamond" w:eastAsia="Garamond" w:hAnsi="Garamond" w:cs="Garamond"/>
                <w:sz w:val="22"/>
                <w:szCs w:val="22"/>
              </w:rPr>
              <w:t>90 Minutes</w:t>
            </w:r>
          </w:p>
          <w:p w14:paraId="5CC499DF" w14:textId="09365866" w:rsidR="00CC2D1E" w:rsidRPr="00CC2D1E" w:rsidRDefault="0019273E">
            <w:pPr>
              <w:pStyle w:val="Normal1"/>
              <w:rPr>
                <w:rFonts w:ascii="Garamond" w:eastAsia="Garamond" w:hAnsi="Garamond" w:cs="Garamond"/>
                <w:sz w:val="22"/>
                <w:szCs w:val="22"/>
              </w:rPr>
            </w:pPr>
            <w:r w:rsidRPr="00AE1C86">
              <w:rPr>
                <w:rFonts w:ascii="Garamond" w:eastAsia="Garamond" w:hAnsi="Garamond" w:cs="Garamond"/>
                <w:sz w:val="22"/>
                <w:szCs w:val="22"/>
              </w:rPr>
              <w:t xml:space="preserve">Activity #4: </w:t>
            </w:r>
            <w:r w:rsidR="00CC2D1E">
              <w:rPr>
                <w:rFonts w:ascii="Garamond" w:eastAsia="Garamond" w:hAnsi="Garamond" w:cs="Garamond"/>
                <w:sz w:val="22"/>
                <w:szCs w:val="22"/>
              </w:rPr>
              <w:t>(Nano Inventions</w:t>
            </w:r>
            <w:r w:rsidR="00251CAC" w:rsidRPr="00AE1C86">
              <w:rPr>
                <w:rFonts w:ascii="Garamond" w:eastAsia="Garamond" w:hAnsi="Garamond" w:cs="Garamond"/>
                <w:sz w:val="22"/>
                <w:szCs w:val="22"/>
              </w:rPr>
              <w:t xml:space="preserve">) </w:t>
            </w:r>
            <w:r w:rsidR="00CC2D1E">
              <w:rPr>
                <w:rFonts w:ascii="Garamond" w:eastAsia="Garamond" w:hAnsi="Garamond" w:cs="Garamond"/>
                <w:sz w:val="22"/>
                <w:szCs w:val="22"/>
              </w:rPr>
              <w:t>180 Minutes</w:t>
            </w:r>
          </w:p>
        </w:tc>
      </w:tr>
      <w:tr w:rsidR="00030418" w:rsidRPr="00AE1C86" w14:paraId="48B6DBC7" w14:textId="77777777">
        <w:tc>
          <w:tcPr>
            <w:tcW w:w="1547" w:type="dxa"/>
          </w:tcPr>
          <w:p w14:paraId="7AC4591B" w14:textId="7E17D3DA"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Materials Needed </w:t>
            </w:r>
            <w:r w:rsidRPr="00AE1C86">
              <w:rPr>
                <w:rFonts w:ascii="Garamond" w:eastAsia="Garamond" w:hAnsi="Garamond" w:cs="Garamond"/>
                <w:b/>
                <w:color w:val="7030A0"/>
                <w:sz w:val="22"/>
                <w:szCs w:val="22"/>
              </w:rPr>
              <w:t>(Required)</w:t>
            </w:r>
          </w:p>
        </w:tc>
        <w:tc>
          <w:tcPr>
            <w:tcW w:w="8029" w:type="dxa"/>
          </w:tcPr>
          <w:p w14:paraId="63A1052D" w14:textId="39E36B58" w:rsidR="0002100A" w:rsidRPr="00AE1C86" w:rsidRDefault="006C6F0F" w:rsidP="00D13C85">
            <w:pPr>
              <w:pStyle w:val="Normal1"/>
              <w:spacing w:before="120" w:after="120"/>
              <w:rPr>
                <w:rFonts w:ascii="Garamond" w:hAnsi="Garamond"/>
                <w:sz w:val="22"/>
                <w:szCs w:val="22"/>
              </w:rPr>
            </w:pPr>
            <w:r w:rsidRPr="0006025D">
              <w:rPr>
                <w:rFonts w:ascii="Garamond" w:hAnsi="Garamond"/>
                <w:b/>
                <w:sz w:val="22"/>
                <w:szCs w:val="22"/>
              </w:rPr>
              <w:t>Activity #</w:t>
            </w:r>
            <w:r w:rsidR="00D13C85" w:rsidRPr="0006025D">
              <w:rPr>
                <w:rFonts w:ascii="Garamond" w:hAnsi="Garamond"/>
                <w:b/>
                <w:sz w:val="22"/>
                <w:szCs w:val="22"/>
              </w:rPr>
              <w:t>1</w:t>
            </w:r>
            <w:r w:rsidR="00D13C85" w:rsidRPr="00AE1C86">
              <w:rPr>
                <w:rFonts w:ascii="Garamond" w:hAnsi="Garamond"/>
                <w:sz w:val="22"/>
                <w:szCs w:val="22"/>
              </w:rPr>
              <w:t xml:space="preserve"> (Human Impacts Discussion</w:t>
            </w:r>
            <w:r w:rsidR="0002100A" w:rsidRPr="00AE1C86">
              <w:rPr>
                <w:rFonts w:ascii="Garamond" w:hAnsi="Garamond"/>
                <w:sz w:val="22"/>
                <w:szCs w:val="22"/>
              </w:rPr>
              <w:t>)</w:t>
            </w:r>
          </w:p>
          <w:p w14:paraId="38F10152" w14:textId="77777777" w:rsidR="00030418" w:rsidRPr="00AE1C86" w:rsidRDefault="004B5231" w:rsidP="008F6CAE">
            <w:pPr>
              <w:pStyle w:val="Normal1"/>
              <w:numPr>
                <w:ilvl w:val="0"/>
                <w:numId w:val="16"/>
              </w:numPr>
              <w:rPr>
                <w:rFonts w:ascii="Garamond" w:hAnsi="Garamond"/>
                <w:sz w:val="22"/>
                <w:szCs w:val="22"/>
              </w:rPr>
            </w:pPr>
            <w:r w:rsidRPr="00AE1C86">
              <w:rPr>
                <w:rFonts w:ascii="Garamond" w:eastAsia="Garamond" w:hAnsi="Garamond" w:cs="Garamond"/>
                <w:sz w:val="22"/>
                <w:szCs w:val="22"/>
              </w:rPr>
              <w:t>Teacher List</w:t>
            </w:r>
          </w:p>
          <w:p w14:paraId="31C7AC61" w14:textId="77777777" w:rsidR="00D13C85" w:rsidRPr="00AE1C86" w:rsidRDefault="004B5231" w:rsidP="008F6CAE">
            <w:pPr>
              <w:pStyle w:val="Normal1"/>
              <w:numPr>
                <w:ilvl w:val="1"/>
                <w:numId w:val="16"/>
              </w:numPr>
              <w:spacing w:after="200" w:line="276" w:lineRule="auto"/>
              <w:rPr>
                <w:rFonts w:ascii="Garamond" w:hAnsi="Garamond"/>
                <w:sz w:val="22"/>
                <w:szCs w:val="22"/>
              </w:rPr>
            </w:pPr>
            <w:r w:rsidRPr="00AE1C86">
              <w:rPr>
                <w:rFonts w:ascii="Garamond" w:eastAsia="Garamond" w:hAnsi="Garamond" w:cs="Garamond"/>
                <w:sz w:val="22"/>
                <w:szCs w:val="22"/>
              </w:rPr>
              <w:t>Secure student access to computers or iPads</w:t>
            </w:r>
          </w:p>
          <w:p w14:paraId="0EF1235D" w14:textId="542CDB78" w:rsidR="00030418" w:rsidRPr="00AE1C86" w:rsidRDefault="004B5231" w:rsidP="008F6CAE">
            <w:pPr>
              <w:pStyle w:val="Normal1"/>
              <w:numPr>
                <w:ilvl w:val="0"/>
                <w:numId w:val="16"/>
              </w:numPr>
              <w:spacing w:after="200" w:line="276" w:lineRule="auto"/>
              <w:rPr>
                <w:rFonts w:ascii="Garamond" w:hAnsi="Garamond"/>
                <w:sz w:val="22"/>
                <w:szCs w:val="22"/>
              </w:rPr>
            </w:pPr>
            <w:r w:rsidRPr="00AE1C86">
              <w:rPr>
                <w:rFonts w:ascii="Garamond" w:eastAsia="Garamond" w:hAnsi="Garamond" w:cs="Garamond"/>
                <w:sz w:val="22"/>
                <w:szCs w:val="22"/>
              </w:rPr>
              <w:t>Student List</w:t>
            </w:r>
          </w:p>
          <w:p w14:paraId="70602EBA" w14:textId="77777777" w:rsidR="00030418" w:rsidRPr="0006025D" w:rsidRDefault="004B5231" w:rsidP="008F6CAE">
            <w:pPr>
              <w:pStyle w:val="Normal1"/>
              <w:numPr>
                <w:ilvl w:val="1"/>
                <w:numId w:val="16"/>
              </w:numPr>
              <w:spacing w:after="200" w:line="276" w:lineRule="auto"/>
              <w:rPr>
                <w:rFonts w:ascii="Garamond" w:hAnsi="Garamond"/>
                <w:i/>
                <w:sz w:val="22"/>
                <w:szCs w:val="22"/>
              </w:rPr>
            </w:pPr>
            <w:r w:rsidRPr="00AE1C86">
              <w:rPr>
                <w:rFonts w:ascii="Garamond" w:eastAsia="Garamond" w:hAnsi="Garamond" w:cs="Garamond"/>
                <w:sz w:val="22"/>
                <w:szCs w:val="22"/>
              </w:rPr>
              <w:t>Computers or iPad</w:t>
            </w:r>
            <w:r w:rsidR="00D13C85" w:rsidRPr="00AE1C86">
              <w:rPr>
                <w:rFonts w:ascii="Garamond" w:eastAsia="Garamond" w:hAnsi="Garamond" w:cs="Garamond"/>
                <w:sz w:val="22"/>
                <w:szCs w:val="22"/>
              </w:rPr>
              <w:t>s for concept map (1 per group of 2</w:t>
            </w:r>
            <w:r w:rsidRPr="00AE1C86">
              <w:rPr>
                <w:rFonts w:ascii="Garamond" w:eastAsia="Garamond" w:hAnsi="Garamond" w:cs="Garamond"/>
                <w:sz w:val="22"/>
                <w:szCs w:val="22"/>
              </w:rPr>
              <w:t>-4 students)</w:t>
            </w:r>
          </w:p>
          <w:p w14:paraId="18C19A47" w14:textId="394ABAC9" w:rsidR="0006025D" w:rsidRPr="008F6CAE" w:rsidRDefault="0006025D" w:rsidP="0006025D">
            <w:pPr>
              <w:pStyle w:val="Normal1"/>
              <w:spacing w:after="200" w:line="276" w:lineRule="auto"/>
              <w:rPr>
                <w:rFonts w:ascii="Garamond" w:eastAsia="Garamond" w:hAnsi="Garamond" w:cs="Garamond"/>
                <w:sz w:val="22"/>
                <w:szCs w:val="22"/>
              </w:rPr>
            </w:pPr>
            <w:r w:rsidRPr="0006025D">
              <w:rPr>
                <w:rFonts w:ascii="Garamond" w:eastAsia="Garamond" w:hAnsi="Garamond" w:cs="Garamond"/>
                <w:b/>
                <w:sz w:val="22"/>
                <w:szCs w:val="22"/>
              </w:rPr>
              <w:t>Activity #2</w:t>
            </w:r>
            <w:r w:rsidR="008F6CAE">
              <w:rPr>
                <w:rFonts w:ascii="Garamond" w:eastAsia="Garamond" w:hAnsi="Garamond" w:cs="Garamond"/>
                <w:b/>
                <w:sz w:val="22"/>
                <w:szCs w:val="22"/>
              </w:rPr>
              <w:t xml:space="preserve"> </w:t>
            </w:r>
            <w:r w:rsidR="008F6CAE" w:rsidRPr="008F6CAE">
              <w:rPr>
                <w:rFonts w:ascii="Garamond" w:eastAsia="Garamond" w:hAnsi="Garamond" w:cs="Garamond"/>
                <w:sz w:val="22"/>
                <w:szCs w:val="22"/>
              </w:rPr>
              <w:t>(Nanotechnology and the Environment)</w:t>
            </w:r>
          </w:p>
          <w:p w14:paraId="04272067"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White paper</w:t>
            </w:r>
          </w:p>
          <w:p w14:paraId="6C12C969"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Dropper</w:t>
            </w:r>
          </w:p>
          <w:p w14:paraId="6AFFF982" w14:textId="7913D7ED" w:rsidR="00692F30" w:rsidRPr="008F6CAE" w:rsidRDefault="00692F30" w:rsidP="008F6CAE">
            <w:pPr>
              <w:pStyle w:val="ListParagraph"/>
              <w:numPr>
                <w:ilvl w:val="0"/>
                <w:numId w:val="17"/>
              </w:numPr>
              <w:rPr>
                <w:rFonts w:ascii="Garamond" w:hAnsi="Garamond"/>
                <w:szCs w:val="22"/>
              </w:rPr>
            </w:pPr>
            <w:r w:rsidRPr="008F6CAE">
              <w:rPr>
                <w:rFonts w:ascii="Garamond" w:hAnsi="Garamond"/>
                <w:szCs w:val="22"/>
              </w:rPr>
              <w:t>Food Coloring</w:t>
            </w:r>
          </w:p>
          <w:p w14:paraId="27C5B19D"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Mouthwash</w:t>
            </w:r>
          </w:p>
          <w:p w14:paraId="663BA03C"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200 mL of Water</w:t>
            </w:r>
          </w:p>
          <w:p w14:paraId="187F1396"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Rinse Cup of Water</w:t>
            </w:r>
          </w:p>
          <w:p w14:paraId="5E1F29A6"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9 small cups (clear or white) or beakers</w:t>
            </w:r>
          </w:p>
          <w:p w14:paraId="6C8D9C12" w14:textId="77777777" w:rsidR="00E138BE" w:rsidRPr="008F6CAE" w:rsidRDefault="00E138BE" w:rsidP="008F6CAE">
            <w:pPr>
              <w:pStyle w:val="ListParagraph"/>
              <w:numPr>
                <w:ilvl w:val="0"/>
                <w:numId w:val="17"/>
              </w:numPr>
              <w:rPr>
                <w:rFonts w:ascii="Garamond" w:hAnsi="Garamond"/>
                <w:szCs w:val="22"/>
              </w:rPr>
            </w:pPr>
            <w:r w:rsidRPr="008F6CAE">
              <w:rPr>
                <w:rFonts w:ascii="Garamond" w:hAnsi="Garamond"/>
                <w:szCs w:val="22"/>
              </w:rPr>
              <w:t>2 graduated cylinders (10mL)</w:t>
            </w:r>
          </w:p>
          <w:p w14:paraId="11DA70D4" w14:textId="77777777" w:rsidR="00E138BE" w:rsidRPr="0006025D" w:rsidRDefault="00E138BE" w:rsidP="0006025D">
            <w:pPr>
              <w:pStyle w:val="Normal1"/>
              <w:spacing w:after="200" w:line="276" w:lineRule="auto"/>
              <w:rPr>
                <w:rFonts w:ascii="Garamond" w:hAnsi="Garamond"/>
                <w:b/>
                <w:i/>
                <w:sz w:val="22"/>
                <w:szCs w:val="22"/>
              </w:rPr>
            </w:pPr>
          </w:p>
          <w:p w14:paraId="6BC5EFAA" w14:textId="2C678C5F" w:rsidR="00D13C85" w:rsidRPr="00AE1C86" w:rsidRDefault="005F4A86" w:rsidP="00D13C85">
            <w:pPr>
              <w:pStyle w:val="Normal1"/>
              <w:spacing w:after="200" w:line="276" w:lineRule="auto"/>
              <w:rPr>
                <w:rFonts w:ascii="Garamond" w:eastAsia="Garamond" w:hAnsi="Garamond" w:cs="Garamond"/>
                <w:sz w:val="22"/>
                <w:szCs w:val="22"/>
              </w:rPr>
            </w:pPr>
            <w:r w:rsidRPr="0006025D">
              <w:rPr>
                <w:rFonts w:ascii="Garamond" w:eastAsia="Garamond" w:hAnsi="Garamond" w:cs="Garamond"/>
                <w:b/>
                <w:sz w:val="22"/>
                <w:szCs w:val="22"/>
              </w:rPr>
              <w:t>Activity #3</w:t>
            </w:r>
            <w:r w:rsidR="00AE1C86" w:rsidRPr="00AE1C86">
              <w:rPr>
                <w:rFonts w:ascii="Garamond" w:eastAsia="Garamond" w:hAnsi="Garamond" w:cs="Garamond"/>
                <w:sz w:val="22"/>
                <w:szCs w:val="22"/>
              </w:rPr>
              <w:t xml:space="preserve"> (Dirty Water </w:t>
            </w:r>
            <w:r w:rsidR="00D13C85" w:rsidRPr="00AE1C86">
              <w:rPr>
                <w:rFonts w:ascii="Garamond" w:eastAsia="Garamond" w:hAnsi="Garamond" w:cs="Garamond"/>
                <w:sz w:val="22"/>
                <w:szCs w:val="22"/>
              </w:rPr>
              <w:t>Lab)</w:t>
            </w:r>
          </w:p>
          <w:p w14:paraId="25E11250" w14:textId="77777777" w:rsidR="00D13C85" w:rsidRPr="00AE1C86" w:rsidRDefault="00D13C85" w:rsidP="008F6CAE">
            <w:pPr>
              <w:pStyle w:val="Normal1"/>
              <w:numPr>
                <w:ilvl w:val="0"/>
                <w:numId w:val="20"/>
              </w:numPr>
              <w:spacing w:after="200" w:line="276" w:lineRule="auto"/>
              <w:rPr>
                <w:rFonts w:ascii="Garamond" w:eastAsia="Garamond" w:hAnsi="Garamond" w:cs="Garamond"/>
                <w:sz w:val="22"/>
                <w:szCs w:val="22"/>
              </w:rPr>
            </w:pPr>
            <w:r w:rsidRPr="00AE1C86">
              <w:rPr>
                <w:rFonts w:ascii="Garamond" w:eastAsia="Garamond" w:hAnsi="Garamond" w:cs="Garamond"/>
                <w:sz w:val="22"/>
                <w:szCs w:val="22"/>
              </w:rPr>
              <w:t>Teacher List</w:t>
            </w:r>
          </w:p>
          <w:p w14:paraId="63B4E6CF" w14:textId="4C7601D8"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10–12 lbs. of self-hardening clay </w:t>
            </w:r>
          </w:p>
          <w:p w14:paraId="2E076E9D" w14:textId="73094B4F"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lastRenderedPageBreak/>
              <w:t xml:space="preserve">box of gallon-size Ziploc bags </w:t>
            </w:r>
          </w:p>
          <w:p w14:paraId="6E2B4796" w14:textId="1B85E3F9"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6 in. of thick wire (any metal, as long as it is not enameled—for the teacher only) </w:t>
            </w:r>
          </w:p>
          <w:p w14:paraId="0D663B6F" w14:textId="5E91A481"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2 popsicle sticks (for the teacher only) </w:t>
            </w:r>
          </w:p>
          <w:p w14:paraId="2602C135" w14:textId="1A1FFDDC"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5 lb. bag of sand </w:t>
            </w:r>
          </w:p>
          <w:p w14:paraId="52BAC45A" w14:textId="1C704BDA"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bag of teaspoons (biodegradable spoons made from potatoes work just as well as plastic) </w:t>
            </w:r>
          </w:p>
          <w:p w14:paraId="620B9014" w14:textId="19D20816"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25 lb. bag of colored fish tank gravel (NOT blue) </w:t>
            </w:r>
          </w:p>
          <w:p w14:paraId="70A331DE" w14:textId="65367CD4"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50 ml bottle of liquid Miracle Gro fertilizer (model of nanoparticle pollutant) </w:t>
            </w:r>
          </w:p>
          <w:p w14:paraId="3FBD135A" w14:textId="3B7F4A9D" w:rsidR="006C42C8" w:rsidRPr="00AE1C86"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 xml:space="preserve">1 gal. distilled water per group </w:t>
            </w:r>
          </w:p>
          <w:p w14:paraId="289EA8B9" w14:textId="55F36987" w:rsidR="006C42C8" w:rsidRDefault="006C42C8" w:rsidP="008F6CAE">
            <w:pPr>
              <w:pStyle w:val="NormalWeb"/>
              <w:numPr>
                <w:ilvl w:val="0"/>
                <w:numId w:val="19"/>
              </w:numPr>
              <w:tabs>
                <w:tab w:val="clear" w:pos="720"/>
                <w:tab w:val="num" w:pos="1393"/>
              </w:tabs>
              <w:ind w:left="1123" w:firstLine="0"/>
              <w:rPr>
                <w:rFonts w:ascii="Garamond" w:hAnsi="Garamond"/>
                <w:sz w:val="22"/>
                <w:szCs w:val="22"/>
              </w:rPr>
            </w:pPr>
            <w:r w:rsidRPr="00AE1C86">
              <w:rPr>
                <w:rFonts w:ascii="Garamond" w:hAnsi="Garamond"/>
                <w:sz w:val="22"/>
                <w:szCs w:val="22"/>
              </w:rPr>
              <w:t>Paper towels, bottle of surface cleaner, 3 buckets (for cleanup)</w:t>
            </w:r>
          </w:p>
          <w:p w14:paraId="396341EF" w14:textId="77777777" w:rsidR="00716746" w:rsidRDefault="00716746" w:rsidP="008F6CAE">
            <w:pPr>
              <w:pStyle w:val="NormalWeb"/>
              <w:numPr>
                <w:ilvl w:val="0"/>
                <w:numId w:val="5"/>
              </w:numPr>
              <w:rPr>
                <w:rFonts w:ascii="Garamond" w:hAnsi="Garamond"/>
                <w:sz w:val="22"/>
                <w:szCs w:val="22"/>
              </w:rPr>
            </w:pPr>
            <w:r>
              <w:rPr>
                <w:rFonts w:ascii="Garamond" w:hAnsi="Garamond"/>
                <w:sz w:val="22"/>
                <w:szCs w:val="22"/>
              </w:rPr>
              <w:t>Student List</w:t>
            </w:r>
          </w:p>
          <w:p w14:paraId="019BBE63" w14:textId="5A4B92FE"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a bag of clay </w:t>
            </w:r>
          </w:p>
          <w:p w14:paraId="4EE39BBA" w14:textId="2EF1BC79"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a metal tray </w:t>
            </w:r>
          </w:p>
          <w:p w14:paraId="0CDA1E85" w14:textId="3F84D60E"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a bag of sand </w:t>
            </w:r>
          </w:p>
          <w:p w14:paraId="26D17B22" w14:textId="13DE68FD"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a bag of rocks </w:t>
            </w:r>
          </w:p>
          <w:p w14:paraId="4D6D7E46" w14:textId="7C27C6B7"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spray bottle </w:t>
            </w:r>
          </w:p>
          <w:p w14:paraId="7C9222BC" w14:textId="6B0C96A5"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distilled water </w:t>
            </w:r>
          </w:p>
          <w:p w14:paraId="0D4B884D" w14:textId="02CA1195"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fertilizer </w:t>
            </w:r>
          </w:p>
          <w:p w14:paraId="25B8AB25" w14:textId="4DE11D0D"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spoon </w:t>
            </w:r>
          </w:p>
          <w:p w14:paraId="388A749F" w14:textId="2282C777" w:rsidR="00716746" w:rsidRPr="00D75EE0"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plastic micropipette </w:t>
            </w:r>
          </w:p>
          <w:p w14:paraId="32A8CADC" w14:textId="668C889D" w:rsidR="00716746" w:rsidRDefault="00716746" w:rsidP="008F6CAE">
            <w:pPr>
              <w:pStyle w:val="NormalWeb"/>
              <w:numPr>
                <w:ilvl w:val="0"/>
                <w:numId w:val="18"/>
              </w:numPr>
              <w:tabs>
                <w:tab w:val="clear" w:pos="720"/>
                <w:tab w:val="num" w:pos="1123"/>
              </w:tabs>
              <w:ind w:left="1123" w:firstLine="0"/>
              <w:rPr>
                <w:rFonts w:ascii="Garamond" w:hAnsi="Garamond"/>
                <w:sz w:val="22"/>
                <w:szCs w:val="22"/>
              </w:rPr>
            </w:pPr>
            <w:r w:rsidRPr="00D75EE0">
              <w:rPr>
                <w:rFonts w:ascii="Garamond" w:hAnsi="Garamond"/>
                <w:sz w:val="22"/>
                <w:szCs w:val="22"/>
              </w:rPr>
              <w:t xml:space="preserve">water testing kit </w:t>
            </w:r>
          </w:p>
          <w:p w14:paraId="5B4B9777" w14:textId="6809D952" w:rsidR="009E5868" w:rsidRPr="008F6CAE" w:rsidRDefault="009E5868" w:rsidP="009E5868">
            <w:pPr>
              <w:pStyle w:val="NormalWeb"/>
              <w:rPr>
                <w:rFonts w:ascii="Garamond" w:hAnsi="Garamond"/>
                <w:sz w:val="22"/>
                <w:szCs w:val="22"/>
              </w:rPr>
            </w:pPr>
            <w:r w:rsidRPr="009E5868">
              <w:rPr>
                <w:rFonts w:ascii="Garamond" w:hAnsi="Garamond"/>
                <w:b/>
                <w:sz w:val="22"/>
                <w:szCs w:val="22"/>
              </w:rPr>
              <w:t>Activity #4</w:t>
            </w:r>
            <w:r w:rsidR="008F6CAE">
              <w:rPr>
                <w:rFonts w:ascii="Garamond" w:hAnsi="Garamond"/>
                <w:b/>
                <w:sz w:val="22"/>
                <w:szCs w:val="22"/>
              </w:rPr>
              <w:t xml:space="preserve"> </w:t>
            </w:r>
            <w:r w:rsidR="008F6CAE">
              <w:rPr>
                <w:rFonts w:ascii="Garamond" w:hAnsi="Garamond"/>
                <w:sz w:val="22"/>
                <w:szCs w:val="22"/>
              </w:rPr>
              <w:t xml:space="preserve">(Nano </w:t>
            </w:r>
            <w:r w:rsidR="00661556">
              <w:rPr>
                <w:rFonts w:ascii="Garamond" w:hAnsi="Garamond"/>
                <w:sz w:val="22"/>
                <w:szCs w:val="22"/>
              </w:rPr>
              <w:t>Inventions</w:t>
            </w:r>
            <w:r w:rsidR="008F6CAE">
              <w:rPr>
                <w:rFonts w:ascii="Garamond" w:hAnsi="Garamond"/>
                <w:sz w:val="22"/>
                <w:szCs w:val="22"/>
              </w:rPr>
              <w:t>)</w:t>
            </w:r>
          </w:p>
          <w:p w14:paraId="3D4C1C1A" w14:textId="77777777" w:rsidR="009E5868" w:rsidRPr="00AE1C86" w:rsidRDefault="009E5868" w:rsidP="008F6CAE">
            <w:pPr>
              <w:pStyle w:val="Normal1"/>
              <w:numPr>
                <w:ilvl w:val="0"/>
                <w:numId w:val="20"/>
              </w:numPr>
              <w:rPr>
                <w:rFonts w:ascii="Garamond" w:hAnsi="Garamond"/>
                <w:sz w:val="22"/>
                <w:szCs w:val="22"/>
              </w:rPr>
            </w:pPr>
            <w:r w:rsidRPr="00AE1C86">
              <w:rPr>
                <w:rFonts w:ascii="Garamond" w:eastAsia="Garamond" w:hAnsi="Garamond" w:cs="Garamond"/>
                <w:sz w:val="22"/>
                <w:szCs w:val="22"/>
              </w:rPr>
              <w:t>Teacher List</w:t>
            </w:r>
          </w:p>
          <w:p w14:paraId="2BDEDBED" w14:textId="77777777" w:rsidR="009E5868" w:rsidRPr="00AE1C86" w:rsidRDefault="009E5868" w:rsidP="008F6CAE">
            <w:pPr>
              <w:pStyle w:val="Normal1"/>
              <w:numPr>
                <w:ilvl w:val="1"/>
                <w:numId w:val="20"/>
              </w:numPr>
              <w:spacing w:after="200" w:line="276" w:lineRule="auto"/>
              <w:rPr>
                <w:rFonts w:ascii="Garamond" w:hAnsi="Garamond"/>
                <w:sz w:val="22"/>
                <w:szCs w:val="22"/>
              </w:rPr>
            </w:pPr>
            <w:r w:rsidRPr="00AE1C86">
              <w:rPr>
                <w:rFonts w:ascii="Garamond" w:eastAsia="Garamond" w:hAnsi="Garamond" w:cs="Garamond"/>
                <w:sz w:val="22"/>
                <w:szCs w:val="22"/>
              </w:rPr>
              <w:t>Secure student access to computers or iPads</w:t>
            </w:r>
          </w:p>
          <w:p w14:paraId="1FA7DBB5" w14:textId="77777777" w:rsidR="009E5868" w:rsidRPr="00AE1C86" w:rsidRDefault="009E5868" w:rsidP="008F6CAE">
            <w:pPr>
              <w:pStyle w:val="Normal1"/>
              <w:numPr>
                <w:ilvl w:val="0"/>
                <w:numId w:val="20"/>
              </w:numPr>
              <w:spacing w:after="200" w:line="276" w:lineRule="auto"/>
              <w:rPr>
                <w:rFonts w:ascii="Garamond" w:hAnsi="Garamond"/>
                <w:sz w:val="22"/>
                <w:szCs w:val="22"/>
              </w:rPr>
            </w:pPr>
            <w:r w:rsidRPr="00AE1C86">
              <w:rPr>
                <w:rFonts w:ascii="Garamond" w:eastAsia="Garamond" w:hAnsi="Garamond" w:cs="Garamond"/>
                <w:sz w:val="22"/>
                <w:szCs w:val="22"/>
              </w:rPr>
              <w:t>Student List</w:t>
            </w:r>
          </w:p>
          <w:p w14:paraId="53E664D3" w14:textId="0E67A276" w:rsidR="006C42C8" w:rsidRPr="009E5868" w:rsidRDefault="009E5868" w:rsidP="008F6CAE">
            <w:pPr>
              <w:pStyle w:val="Normal1"/>
              <w:numPr>
                <w:ilvl w:val="1"/>
                <w:numId w:val="20"/>
              </w:numPr>
              <w:spacing w:after="200" w:line="276" w:lineRule="auto"/>
              <w:rPr>
                <w:rFonts w:ascii="Garamond" w:hAnsi="Garamond"/>
                <w:i/>
                <w:sz w:val="22"/>
                <w:szCs w:val="22"/>
              </w:rPr>
            </w:pPr>
            <w:r w:rsidRPr="00AE1C86">
              <w:rPr>
                <w:rFonts w:ascii="Garamond" w:eastAsia="Garamond" w:hAnsi="Garamond" w:cs="Garamond"/>
                <w:sz w:val="22"/>
                <w:szCs w:val="22"/>
              </w:rPr>
              <w:t>Computers or iPads for concept map (1 per group of 2-4 students)</w:t>
            </w:r>
          </w:p>
        </w:tc>
      </w:tr>
      <w:tr w:rsidR="00030418" w:rsidRPr="00AE1C86" w14:paraId="262B936D" w14:textId="77777777">
        <w:trPr>
          <w:trHeight w:val="1240"/>
        </w:trPr>
        <w:tc>
          <w:tcPr>
            <w:tcW w:w="1547" w:type="dxa"/>
          </w:tcPr>
          <w:p w14:paraId="2A1A3511" w14:textId="28E6E782"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lastRenderedPageBreak/>
              <w:t xml:space="preserve">Safety </w:t>
            </w:r>
          </w:p>
        </w:tc>
        <w:tc>
          <w:tcPr>
            <w:tcW w:w="8029" w:type="dxa"/>
          </w:tcPr>
          <w:p w14:paraId="08DF38B6" w14:textId="31AB4AB6" w:rsidR="00030418" w:rsidRPr="00AE1C86" w:rsidRDefault="00C0373E">
            <w:pPr>
              <w:pStyle w:val="Normal1"/>
              <w:spacing w:before="120" w:after="120"/>
              <w:rPr>
                <w:rFonts w:ascii="Garamond" w:eastAsia="Garamond" w:hAnsi="Garamond" w:cs="Garamond"/>
                <w:sz w:val="22"/>
                <w:szCs w:val="22"/>
              </w:rPr>
            </w:pPr>
            <w:r w:rsidRPr="00AE1C86">
              <w:rPr>
                <w:rFonts w:ascii="Garamond" w:eastAsia="Garamond" w:hAnsi="Garamond" w:cs="Garamond"/>
                <w:sz w:val="22"/>
                <w:szCs w:val="22"/>
              </w:rPr>
              <w:t xml:space="preserve">Activity #1: There are no </w:t>
            </w:r>
            <w:r w:rsidR="003A2C95">
              <w:rPr>
                <w:rFonts w:ascii="Garamond" w:eastAsia="Garamond" w:hAnsi="Garamond" w:cs="Garamond"/>
                <w:sz w:val="22"/>
                <w:szCs w:val="22"/>
              </w:rPr>
              <w:t xml:space="preserve">lab </w:t>
            </w:r>
            <w:r w:rsidRPr="00AE1C86">
              <w:rPr>
                <w:rFonts w:ascii="Garamond" w:eastAsia="Garamond" w:hAnsi="Garamond" w:cs="Garamond"/>
                <w:sz w:val="22"/>
                <w:szCs w:val="22"/>
              </w:rPr>
              <w:t>safety requirements.</w:t>
            </w:r>
            <w:r w:rsidR="003A2C95">
              <w:rPr>
                <w:rFonts w:ascii="Garamond" w:eastAsia="Garamond" w:hAnsi="Garamond" w:cs="Garamond"/>
                <w:sz w:val="22"/>
                <w:szCs w:val="22"/>
              </w:rPr>
              <w:t xml:space="preserve"> Please use the district internet safety policy while using electronic devices.</w:t>
            </w:r>
          </w:p>
          <w:p w14:paraId="762B2401" w14:textId="128DB1CF" w:rsidR="00C0373E" w:rsidRPr="00AE1C86" w:rsidRDefault="00C0373E">
            <w:pPr>
              <w:pStyle w:val="Normal1"/>
              <w:spacing w:before="120" w:after="120"/>
              <w:rPr>
                <w:rFonts w:ascii="Garamond" w:eastAsia="Garamond" w:hAnsi="Garamond" w:cs="Garamond"/>
                <w:sz w:val="22"/>
                <w:szCs w:val="22"/>
              </w:rPr>
            </w:pPr>
            <w:r w:rsidRPr="00AE1C86">
              <w:rPr>
                <w:rFonts w:ascii="Garamond" w:eastAsia="Garamond" w:hAnsi="Garamond" w:cs="Garamond"/>
                <w:sz w:val="22"/>
                <w:szCs w:val="22"/>
              </w:rPr>
              <w:t>Activit</w:t>
            </w:r>
            <w:r w:rsidR="0025239C" w:rsidRPr="00AE1C86">
              <w:rPr>
                <w:rFonts w:ascii="Garamond" w:eastAsia="Garamond" w:hAnsi="Garamond" w:cs="Garamond"/>
                <w:sz w:val="22"/>
                <w:szCs w:val="22"/>
              </w:rPr>
              <w:t xml:space="preserve">y #2: </w:t>
            </w:r>
            <w:r w:rsidR="009E5868">
              <w:rPr>
                <w:rFonts w:ascii="Garamond" w:eastAsia="Garamond" w:hAnsi="Garamond" w:cs="Garamond"/>
                <w:sz w:val="22"/>
                <w:szCs w:val="22"/>
              </w:rPr>
              <w:t>Follow lab safety rules that have been established within your class. Goggles should be worn during this lab. Please monitor student use of the mouthwash, as it can be an eye irritant.</w:t>
            </w:r>
          </w:p>
          <w:p w14:paraId="34040804" w14:textId="5EF1CA85" w:rsidR="00C0373E" w:rsidRPr="001308AF" w:rsidRDefault="00C0373E" w:rsidP="001308AF">
            <w:pPr>
              <w:pStyle w:val="Normal1"/>
              <w:spacing w:before="120" w:after="120"/>
              <w:rPr>
                <w:rFonts w:ascii="Garamond" w:eastAsia="Garamond" w:hAnsi="Garamond" w:cs="Garamond"/>
                <w:sz w:val="22"/>
                <w:szCs w:val="22"/>
              </w:rPr>
            </w:pPr>
            <w:r w:rsidRPr="00AE1C86">
              <w:rPr>
                <w:rFonts w:ascii="Garamond" w:eastAsia="Garamond" w:hAnsi="Garamond" w:cs="Garamond"/>
                <w:sz w:val="22"/>
                <w:szCs w:val="22"/>
              </w:rPr>
              <w:t xml:space="preserve">Activity #3: </w:t>
            </w:r>
            <w:r w:rsidRPr="00AE1C86">
              <w:rPr>
                <w:rFonts w:ascii="Garamond" w:hAnsi="Garamond"/>
                <w:sz w:val="22"/>
                <w:szCs w:val="22"/>
              </w:rPr>
              <w:t>Gloves should be worn at all times. API freshwater testing kit contains chemicals that irritate the eyes and can be harmful if swallowed. Refer to the MSDS for the chemicals used. If eye exposure occurs, flush with water for 15 minutes and immediately seek medical assistance. Use caution with the c</w:t>
            </w:r>
            <w:r w:rsidR="0025239C" w:rsidRPr="00AE1C86">
              <w:rPr>
                <w:rFonts w:ascii="Garamond" w:hAnsi="Garamond"/>
                <w:sz w:val="22"/>
                <w:szCs w:val="22"/>
              </w:rPr>
              <w:t>lay-cutting tool, as</w:t>
            </w:r>
            <w:r w:rsidRPr="00AE1C86">
              <w:rPr>
                <w:rFonts w:ascii="Garamond" w:hAnsi="Garamond"/>
                <w:sz w:val="22"/>
                <w:szCs w:val="22"/>
              </w:rPr>
              <w:t xml:space="preserve"> it can cut your hands or fingers.</w:t>
            </w:r>
            <w:r w:rsidRPr="00AE1C86">
              <w:rPr>
                <w:rFonts w:ascii="Times New Roman" w:hAnsi="Times New Roman"/>
                <w:sz w:val="22"/>
                <w:szCs w:val="22"/>
              </w:rPr>
              <w:t xml:space="preserve"> </w:t>
            </w:r>
          </w:p>
          <w:p w14:paraId="4A728380" w14:textId="2181C780" w:rsidR="00C0373E" w:rsidRPr="003A2C95" w:rsidRDefault="00C0373E" w:rsidP="003A2C95">
            <w:pPr>
              <w:pStyle w:val="Normal1"/>
              <w:spacing w:before="120" w:after="120"/>
              <w:rPr>
                <w:rFonts w:ascii="Garamond" w:eastAsia="Garamond" w:hAnsi="Garamond" w:cs="Garamond"/>
                <w:sz w:val="22"/>
                <w:szCs w:val="22"/>
              </w:rPr>
            </w:pPr>
            <w:r w:rsidRPr="00AE1C86">
              <w:rPr>
                <w:rFonts w:ascii="Garamond" w:hAnsi="Garamond"/>
                <w:sz w:val="22"/>
                <w:szCs w:val="22"/>
              </w:rPr>
              <w:t>Activit</w:t>
            </w:r>
            <w:r w:rsidR="003A2C95">
              <w:rPr>
                <w:rFonts w:ascii="Garamond" w:hAnsi="Garamond"/>
                <w:sz w:val="22"/>
                <w:szCs w:val="22"/>
              </w:rPr>
              <w:t>y #4</w:t>
            </w:r>
            <w:r w:rsidR="0025239C" w:rsidRPr="00AE1C86">
              <w:rPr>
                <w:rFonts w:ascii="Garamond" w:hAnsi="Garamond"/>
                <w:sz w:val="22"/>
                <w:szCs w:val="22"/>
              </w:rPr>
              <w:t xml:space="preserve">: There are no </w:t>
            </w:r>
            <w:r w:rsidR="003A2C95">
              <w:rPr>
                <w:rFonts w:ascii="Garamond" w:hAnsi="Garamond"/>
                <w:sz w:val="22"/>
                <w:szCs w:val="22"/>
              </w:rPr>
              <w:t xml:space="preserve">lab </w:t>
            </w:r>
            <w:r w:rsidR="0025239C" w:rsidRPr="00AE1C86">
              <w:rPr>
                <w:rFonts w:ascii="Garamond" w:hAnsi="Garamond"/>
                <w:sz w:val="22"/>
                <w:szCs w:val="22"/>
              </w:rPr>
              <w:t>safety requir</w:t>
            </w:r>
            <w:r w:rsidRPr="00AE1C86">
              <w:rPr>
                <w:rFonts w:ascii="Garamond" w:hAnsi="Garamond"/>
                <w:sz w:val="22"/>
                <w:szCs w:val="22"/>
              </w:rPr>
              <w:t>ements.</w:t>
            </w:r>
            <w:r w:rsidR="003A2C95">
              <w:rPr>
                <w:rFonts w:ascii="Garamond" w:hAnsi="Garamond"/>
                <w:sz w:val="22"/>
                <w:szCs w:val="22"/>
              </w:rPr>
              <w:t xml:space="preserve"> </w:t>
            </w:r>
            <w:r w:rsidR="003A2C95">
              <w:rPr>
                <w:rFonts w:ascii="Garamond" w:eastAsia="Garamond" w:hAnsi="Garamond" w:cs="Garamond"/>
                <w:sz w:val="22"/>
                <w:szCs w:val="22"/>
              </w:rPr>
              <w:t>Please use the district internet safety policy while using electronic devices.</w:t>
            </w:r>
          </w:p>
        </w:tc>
      </w:tr>
      <w:tr w:rsidR="00030418" w:rsidRPr="00AE1C86" w14:paraId="05D28037" w14:textId="77777777">
        <w:trPr>
          <w:trHeight w:val="1120"/>
        </w:trPr>
        <w:tc>
          <w:tcPr>
            <w:tcW w:w="1547" w:type="dxa"/>
          </w:tcPr>
          <w:p w14:paraId="70C392D6" w14:textId="70113492"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lastRenderedPageBreak/>
              <w:t xml:space="preserve">Student Prior Knowledge </w:t>
            </w:r>
            <w:r w:rsidRPr="00AE1C86">
              <w:rPr>
                <w:rFonts w:ascii="Garamond" w:eastAsia="Garamond" w:hAnsi="Garamond" w:cs="Garamond"/>
                <w:b/>
                <w:color w:val="7030A0"/>
                <w:sz w:val="22"/>
                <w:szCs w:val="22"/>
              </w:rPr>
              <w:t>(Required)</w:t>
            </w:r>
          </w:p>
        </w:tc>
        <w:tc>
          <w:tcPr>
            <w:tcW w:w="8029" w:type="dxa"/>
          </w:tcPr>
          <w:p w14:paraId="19E51E92" w14:textId="25A8C1A8" w:rsidR="00030418" w:rsidRPr="00AE1C86" w:rsidRDefault="004B5231" w:rsidP="0030190B">
            <w:pPr>
              <w:pStyle w:val="Normal1"/>
              <w:spacing w:before="120" w:after="120"/>
              <w:rPr>
                <w:rFonts w:ascii="Garamond" w:hAnsi="Garamond"/>
                <w:sz w:val="22"/>
                <w:szCs w:val="22"/>
              </w:rPr>
            </w:pPr>
            <w:r w:rsidRPr="00AE1C86">
              <w:rPr>
                <w:rFonts w:ascii="Garamond" w:eastAsia="Garamond" w:hAnsi="Garamond" w:cs="Garamond"/>
                <w:sz w:val="22"/>
                <w:szCs w:val="22"/>
              </w:rPr>
              <w:t xml:space="preserve">These activities are designed to be part of a </w:t>
            </w:r>
            <w:r w:rsidR="00477C7D" w:rsidRPr="00AE1C86">
              <w:rPr>
                <w:rFonts w:ascii="Garamond" w:eastAsia="Garamond" w:hAnsi="Garamond" w:cs="Garamond"/>
                <w:sz w:val="22"/>
                <w:szCs w:val="22"/>
              </w:rPr>
              <w:t>unit on human impacts on the environment</w:t>
            </w:r>
            <w:r w:rsidRPr="00AE1C86">
              <w:rPr>
                <w:rFonts w:ascii="Garamond" w:eastAsia="Garamond" w:hAnsi="Garamond" w:cs="Garamond"/>
                <w:sz w:val="22"/>
                <w:szCs w:val="22"/>
              </w:rPr>
              <w:t xml:space="preserve">.  Students should be familiar with </w:t>
            </w:r>
            <w:r w:rsidR="0013676F">
              <w:rPr>
                <w:rFonts w:ascii="Garamond" w:eastAsia="Garamond" w:hAnsi="Garamond" w:cs="Garamond"/>
                <w:sz w:val="22"/>
                <w:szCs w:val="22"/>
              </w:rPr>
              <w:t xml:space="preserve">the water cycle, natural resources, ecosystems, and </w:t>
            </w:r>
            <w:r w:rsidR="0030190B" w:rsidRPr="00AE1C86">
              <w:rPr>
                <w:rFonts w:ascii="Garamond" w:eastAsia="Garamond" w:hAnsi="Garamond" w:cs="Garamond"/>
                <w:sz w:val="22"/>
                <w:szCs w:val="22"/>
              </w:rPr>
              <w:t>environmental factors such as pollution</w:t>
            </w:r>
            <w:r w:rsidR="0013676F">
              <w:rPr>
                <w:rFonts w:ascii="Garamond" w:eastAsia="Garamond" w:hAnsi="Garamond" w:cs="Garamond"/>
                <w:sz w:val="22"/>
                <w:szCs w:val="22"/>
              </w:rPr>
              <w:t>.</w:t>
            </w:r>
          </w:p>
        </w:tc>
      </w:tr>
      <w:tr w:rsidR="00030418" w:rsidRPr="00AE1C86" w14:paraId="08748FAB" w14:textId="77777777">
        <w:tc>
          <w:tcPr>
            <w:tcW w:w="1547" w:type="dxa"/>
          </w:tcPr>
          <w:p w14:paraId="778D61CB"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Teacher Preparations </w:t>
            </w:r>
            <w:r w:rsidRPr="00AE1C86">
              <w:rPr>
                <w:rFonts w:ascii="Garamond" w:eastAsia="Garamond" w:hAnsi="Garamond" w:cs="Garamond"/>
                <w:b/>
                <w:color w:val="7030A0"/>
                <w:sz w:val="22"/>
                <w:szCs w:val="22"/>
              </w:rPr>
              <w:t>(Required)</w:t>
            </w:r>
          </w:p>
        </w:tc>
        <w:tc>
          <w:tcPr>
            <w:tcW w:w="8029" w:type="dxa"/>
          </w:tcPr>
          <w:p w14:paraId="2CE2D2D4" w14:textId="77777777" w:rsidR="006B00A9" w:rsidRDefault="004B5231" w:rsidP="004E76ED">
            <w:pPr>
              <w:pStyle w:val="Normal1"/>
              <w:spacing w:after="200" w:line="276" w:lineRule="auto"/>
              <w:rPr>
                <w:rFonts w:ascii="Garamond" w:eastAsia="Garamond" w:hAnsi="Garamond" w:cs="Garamond"/>
                <w:sz w:val="22"/>
                <w:szCs w:val="22"/>
              </w:rPr>
            </w:pPr>
            <w:r w:rsidRPr="00AE1C86">
              <w:rPr>
                <w:rFonts w:ascii="Garamond" w:eastAsia="Garamond" w:hAnsi="Garamond" w:cs="Garamond"/>
                <w:sz w:val="22"/>
                <w:szCs w:val="22"/>
              </w:rPr>
              <w:t xml:space="preserve">Teacher </w:t>
            </w:r>
            <w:r w:rsidR="004E76ED">
              <w:rPr>
                <w:rFonts w:ascii="Garamond" w:eastAsia="Garamond" w:hAnsi="Garamond" w:cs="Garamond"/>
                <w:sz w:val="22"/>
                <w:szCs w:val="22"/>
              </w:rPr>
              <w:t xml:space="preserve">needs to </w:t>
            </w:r>
            <w:r w:rsidRPr="00AE1C86">
              <w:rPr>
                <w:rFonts w:ascii="Garamond" w:eastAsia="Garamond" w:hAnsi="Garamond" w:cs="Garamond"/>
                <w:sz w:val="22"/>
                <w:szCs w:val="22"/>
              </w:rPr>
              <w:t>secure access to adequate technology that will be used f</w:t>
            </w:r>
            <w:r w:rsidR="00170766">
              <w:rPr>
                <w:rFonts w:ascii="Garamond" w:eastAsia="Garamond" w:hAnsi="Garamond" w:cs="Garamond"/>
                <w:sz w:val="22"/>
                <w:szCs w:val="22"/>
              </w:rPr>
              <w:t>or the duration of the lesson (5</w:t>
            </w:r>
            <w:r w:rsidRPr="00AE1C86">
              <w:rPr>
                <w:rFonts w:ascii="Garamond" w:eastAsia="Garamond" w:hAnsi="Garamond" w:cs="Garamond"/>
                <w:sz w:val="22"/>
                <w:szCs w:val="22"/>
              </w:rPr>
              <w:t xml:space="preserve"> days). </w:t>
            </w:r>
            <w:r w:rsidR="004E76ED">
              <w:rPr>
                <w:rFonts w:ascii="Garamond" w:eastAsia="Garamond" w:hAnsi="Garamond" w:cs="Garamond"/>
                <w:sz w:val="22"/>
                <w:szCs w:val="22"/>
              </w:rPr>
              <w:t xml:space="preserve">Teacher should prepare lab materials for Activity #2 and Activity #3, prior to the labs being conducted in class. </w:t>
            </w:r>
          </w:p>
          <w:p w14:paraId="14BEE26A" w14:textId="77777777" w:rsidR="00CC27D8" w:rsidRDefault="00CC27D8" w:rsidP="004E76ED">
            <w:pPr>
              <w:pStyle w:val="Normal1"/>
              <w:spacing w:after="200" w:line="276" w:lineRule="auto"/>
              <w:rPr>
                <w:rFonts w:ascii="Garamond" w:eastAsia="Garamond" w:hAnsi="Garamond" w:cs="Garamond"/>
                <w:sz w:val="22"/>
                <w:szCs w:val="22"/>
              </w:rPr>
            </w:pPr>
            <w:r>
              <w:rPr>
                <w:rFonts w:ascii="Garamond" w:eastAsia="Garamond" w:hAnsi="Garamond" w:cs="Garamond"/>
                <w:sz w:val="22"/>
                <w:szCs w:val="22"/>
              </w:rPr>
              <w:t>Teacher Prep for Activity #3</w:t>
            </w:r>
          </w:p>
          <w:p w14:paraId="18F90A30" w14:textId="77777777" w:rsidR="00CC27D8" w:rsidRPr="00CC27D8" w:rsidRDefault="00CC27D8" w:rsidP="00CC27D8">
            <w:pPr>
              <w:numPr>
                <w:ilvl w:val="0"/>
                <w:numId w:val="15"/>
              </w:numPr>
              <w:spacing w:before="100" w:beforeAutospacing="1" w:after="100" w:afterAutospacing="1"/>
              <w:rPr>
                <w:rFonts w:ascii="Garamond" w:eastAsiaTheme="minorEastAsia" w:hAnsi="Garamond" w:cs="Times New Roman"/>
                <w:color w:val="auto"/>
                <w:sz w:val="22"/>
                <w:szCs w:val="22"/>
              </w:rPr>
            </w:pPr>
            <w:r w:rsidRPr="00CC27D8">
              <w:rPr>
                <w:rFonts w:ascii="Garamond" w:eastAsiaTheme="minorEastAsia" w:hAnsi="Garamond" w:cs="Times New Roman"/>
                <w:color w:val="auto"/>
                <w:sz w:val="22"/>
                <w:szCs w:val="22"/>
              </w:rPr>
              <w:t>Purchase water testing kits.</w:t>
            </w:r>
            <w:r w:rsidRPr="00CC27D8">
              <w:rPr>
                <w:rFonts w:ascii="Garamond" w:eastAsiaTheme="minorEastAsia" w:hAnsi="Garamond" w:cs="Times New Roman"/>
                <w:color w:val="auto"/>
                <w:sz w:val="22"/>
                <w:szCs w:val="22"/>
              </w:rPr>
              <w:br/>
              <w:t xml:space="preserve">Purchase one kit per lab group. The vials for testing are glass, so if a vial is broken, a graduated cylinder (10 ml) can be substitute for the vial. </w:t>
            </w:r>
          </w:p>
          <w:p w14:paraId="2508821F" w14:textId="77777777" w:rsidR="00CC27D8" w:rsidRPr="00CC27D8" w:rsidRDefault="00CC27D8" w:rsidP="00CC27D8">
            <w:pPr>
              <w:numPr>
                <w:ilvl w:val="0"/>
                <w:numId w:val="15"/>
              </w:numPr>
              <w:spacing w:before="100" w:beforeAutospacing="1" w:after="100" w:afterAutospacing="1"/>
              <w:rPr>
                <w:rFonts w:ascii="Garamond" w:eastAsiaTheme="minorEastAsia" w:hAnsi="Garamond" w:cs="Times New Roman"/>
                <w:color w:val="auto"/>
                <w:sz w:val="22"/>
                <w:szCs w:val="22"/>
              </w:rPr>
            </w:pPr>
            <w:r w:rsidRPr="00CC27D8">
              <w:rPr>
                <w:rFonts w:ascii="Garamond" w:eastAsiaTheme="minorEastAsia" w:hAnsi="Garamond" w:cs="Times New Roman"/>
                <w:color w:val="auto"/>
                <w:sz w:val="22"/>
                <w:szCs w:val="22"/>
              </w:rPr>
              <w:t>Make a clay-cutting tool for the teacher only.</w:t>
            </w:r>
            <w:r w:rsidRPr="00CC27D8">
              <w:rPr>
                <w:rFonts w:ascii="Garamond" w:eastAsiaTheme="minorEastAsia" w:hAnsi="Garamond" w:cs="Times New Roman"/>
                <w:color w:val="auto"/>
                <w:sz w:val="22"/>
                <w:szCs w:val="22"/>
              </w:rPr>
              <w:br/>
              <w:t xml:space="preserve">Wrap one end of the copper wire around the center of one of the popsicle sticks and the other end of the wire around the center of the other popsicle stick. When done, the clay-cutting tool will resemble the capital letter H. </w:t>
            </w:r>
          </w:p>
          <w:p w14:paraId="527498F5" w14:textId="77777777" w:rsidR="00CC27D8" w:rsidRPr="00CC27D8" w:rsidRDefault="00CC27D8" w:rsidP="00CC27D8">
            <w:pPr>
              <w:numPr>
                <w:ilvl w:val="0"/>
                <w:numId w:val="15"/>
              </w:numPr>
              <w:spacing w:before="100" w:beforeAutospacing="1" w:after="100" w:afterAutospacing="1"/>
              <w:rPr>
                <w:rFonts w:ascii="Garamond" w:eastAsiaTheme="minorEastAsia" w:hAnsi="Garamond" w:cs="Times New Roman"/>
                <w:color w:val="auto"/>
                <w:sz w:val="22"/>
                <w:szCs w:val="22"/>
              </w:rPr>
            </w:pPr>
            <w:r w:rsidRPr="00CC27D8">
              <w:rPr>
                <w:rFonts w:ascii="Garamond" w:eastAsiaTheme="minorEastAsia" w:hAnsi="Garamond" w:cs="Times New Roman"/>
                <w:color w:val="auto"/>
                <w:sz w:val="22"/>
                <w:szCs w:val="22"/>
              </w:rPr>
              <w:t>Cut the clay into 2-pound cubes (~6 cubic inches).</w:t>
            </w:r>
            <w:r w:rsidRPr="00CC27D8">
              <w:rPr>
                <w:rFonts w:ascii="Garamond" w:eastAsiaTheme="minorEastAsia" w:hAnsi="Garamond" w:cs="Times New Roman"/>
                <w:color w:val="auto"/>
                <w:sz w:val="22"/>
                <w:szCs w:val="22"/>
              </w:rPr>
              <w:br/>
              <w:t xml:space="preserve">Cut clay using the clay-cutting tool and put each cube inside a Ziploc bag. Seal the bag to prevent the clay from drying out. </w:t>
            </w:r>
          </w:p>
          <w:p w14:paraId="5E1CC399" w14:textId="77777777" w:rsidR="00CC27D8" w:rsidRPr="00CC27D8" w:rsidRDefault="00CC27D8" w:rsidP="00CC27D8">
            <w:pPr>
              <w:numPr>
                <w:ilvl w:val="0"/>
                <w:numId w:val="15"/>
              </w:numPr>
              <w:spacing w:before="100" w:beforeAutospacing="1" w:after="100" w:afterAutospacing="1"/>
              <w:rPr>
                <w:rFonts w:ascii="Garamond" w:eastAsiaTheme="minorEastAsia" w:hAnsi="Garamond" w:cs="Times New Roman"/>
                <w:color w:val="auto"/>
                <w:sz w:val="22"/>
                <w:szCs w:val="22"/>
              </w:rPr>
            </w:pPr>
            <w:r w:rsidRPr="00CC27D8">
              <w:rPr>
                <w:rFonts w:ascii="Garamond" w:eastAsiaTheme="minorEastAsia" w:hAnsi="Garamond" w:cs="Times New Roman"/>
                <w:color w:val="auto"/>
                <w:sz w:val="22"/>
                <w:szCs w:val="22"/>
              </w:rPr>
              <w:t>Familiarize yourself with the water testing kit instructions before class.</w:t>
            </w:r>
            <w:r w:rsidRPr="00CC27D8">
              <w:rPr>
                <w:rFonts w:ascii="Garamond" w:eastAsiaTheme="minorEastAsia" w:hAnsi="Garamond" w:cs="Times New Roman"/>
                <w:color w:val="auto"/>
                <w:sz w:val="22"/>
                <w:szCs w:val="22"/>
              </w:rPr>
              <w:br/>
              <w:t xml:space="preserve">The recommended test kit is very easy. The instructions are written on each bottle. If you choose another kit, make sure you know what to do beforehand. </w:t>
            </w:r>
          </w:p>
          <w:p w14:paraId="05EDA235" w14:textId="1062455D" w:rsidR="00CC27D8" w:rsidRPr="008F6CAE" w:rsidRDefault="00CC27D8" w:rsidP="004E76ED">
            <w:pPr>
              <w:numPr>
                <w:ilvl w:val="0"/>
                <w:numId w:val="15"/>
              </w:numPr>
              <w:spacing w:before="100" w:beforeAutospacing="1" w:after="100" w:afterAutospacing="1"/>
              <w:rPr>
                <w:rFonts w:ascii="Garamond" w:eastAsiaTheme="minorEastAsia" w:hAnsi="Garamond" w:cs="Times New Roman"/>
                <w:color w:val="auto"/>
                <w:sz w:val="22"/>
                <w:szCs w:val="22"/>
              </w:rPr>
            </w:pPr>
            <w:r w:rsidRPr="00CC27D8">
              <w:rPr>
                <w:rFonts w:ascii="Garamond" w:eastAsiaTheme="minorEastAsia" w:hAnsi="Garamond" w:cs="Times New Roman"/>
                <w:color w:val="auto"/>
                <w:sz w:val="22"/>
                <w:szCs w:val="22"/>
              </w:rPr>
              <w:t>Label the bins/buckets for easy clean-up.</w:t>
            </w:r>
            <w:r w:rsidRPr="00CC27D8">
              <w:rPr>
                <w:rFonts w:ascii="Garamond" w:eastAsiaTheme="minorEastAsia" w:hAnsi="Garamond" w:cs="Times New Roman"/>
                <w:color w:val="auto"/>
                <w:sz w:val="22"/>
                <w:szCs w:val="22"/>
              </w:rPr>
              <w:br/>
              <w:t xml:space="preserve">If you are using this just for one class, you may prefer to have students place their trays on a lab cart to expedite the clean-up process. Then, an aide or the teacher can separate the rocks/sand/clay for re-use after class. Or, label one bucket Sand, another Rocks, and the other, </w:t>
            </w:r>
            <w:r w:rsidR="00661556" w:rsidRPr="00CC27D8">
              <w:rPr>
                <w:rFonts w:ascii="Garamond" w:eastAsiaTheme="minorEastAsia" w:hAnsi="Garamond" w:cs="Times New Roman"/>
                <w:color w:val="auto"/>
                <w:sz w:val="22"/>
                <w:szCs w:val="22"/>
              </w:rPr>
              <w:t>commingled</w:t>
            </w:r>
            <w:r w:rsidRPr="00CC27D8">
              <w:rPr>
                <w:rFonts w:ascii="Garamond" w:eastAsiaTheme="minorEastAsia" w:hAnsi="Garamond" w:cs="Times New Roman"/>
                <w:color w:val="auto"/>
                <w:sz w:val="22"/>
                <w:szCs w:val="22"/>
              </w:rPr>
              <w:t xml:space="preserve"> items (sand/rocks/fertilizer/water). </w:t>
            </w:r>
          </w:p>
        </w:tc>
      </w:tr>
      <w:tr w:rsidR="00030418" w:rsidRPr="00AE1C86" w14:paraId="41C3DE5E" w14:textId="77777777">
        <w:tc>
          <w:tcPr>
            <w:tcW w:w="1547" w:type="dxa"/>
          </w:tcPr>
          <w:p w14:paraId="7AB84060" w14:textId="7A00B659"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Activities </w:t>
            </w:r>
            <w:r w:rsidRPr="00AE1C86">
              <w:rPr>
                <w:rFonts w:ascii="Garamond" w:eastAsia="Garamond" w:hAnsi="Garamond" w:cs="Garamond"/>
                <w:b/>
                <w:color w:val="7030A0"/>
                <w:sz w:val="22"/>
                <w:szCs w:val="22"/>
              </w:rPr>
              <w:t>(Required)</w:t>
            </w:r>
          </w:p>
        </w:tc>
        <w:tc>
          <w:tcPr>
            <w:tcW w:w="8029" w:type="dxa"/>
          </w:tcPr>
          <w:p w14:paraId="6BD07F54" w14:textId="7F714D7F" w:rsidR="00C10183" w:rsidRPr="00AE1C86" w:rsidRDefault="00C10183">
            <w:pPr>
              <w:pStyle w:val="Normal1"/>
              <w:spacing w:before="120" w:after="120"/>
              <w:rPr>
                <w:rFonts w:ascii="Garamond" w:eastAsia="Garamond" w:hAnsi="Garamond" w:cs="Garamond"/>
                <w:sz w:val="22"/>
                <w:szCs w:val="22"/>
              </w:rPr>
            </w:pPr>
            <w:r w:rsidRPr="00AE1C86">
              <w:rPr>
                <w:rFonts w:ascii="Garamond" w:eastAsia="Garamond" w:hAnsi="Garamond" w:cs="Garamond"/>
                <w:b/>
                <w:sz w:val="22"/>
                <w:szCs w:val="22"/>
              </w:rPr>
              <w:t>Activity #1</w:t>
            </w:r>
            <w:r w:rsidRPr="00AE1C86">
              <w:rPr>
                <w:rFonts w:ascii="Garamond" w:eastAsia="Garamond" w:hAnsi="Garamond" w:cs="Garamond"/>
                <w:sz w:val="22"/>
                <w:szCs w:val="22"/>
              </w:rPr>
              <w:t>:</w:t>
            </w:r>
            <w:r w:rsidR="00E46514">
              <w:rPr>
                <w:rFonts w:ascii="Garamond" w:eastAsia="Garamond" w:hAnsi="Garamond" w:cs="Garamond"/>
                <w:sz w:val="22"/>
                <w:szCs w:val="22"/>
              </w:rPr>
              <w:t xml:space="preserve"> </w:t>
            </w:r>
            <w:r w:rsidR="00E46514" w:rsidRPr="00F572E7">
              <w:rPr>
                <w:rFonts w:ascii="Garamond" w:eastAsia="Garamond" w:hAnsi="Garamond" w:cs="Garamond"/>
                <w:b/>
                <w:sz w:val="22"/>
                <w:szCs w:val="22"/>
              </w:rPr>
              <w:t>Human Impacts on the Environment</w:t>
            </w:r>
          </w:p>
          <w:p w14:paraId="098A97FE" w14:textId="397FDF2A"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sz w:val="22"/>
                <w:szCs w:val="22"/>
              </w:rPr>
              <w:t>Engage: S</w:t>
            </w:r>
            <w:r w:rsidR="006B20FC" w:rsidRPr="00AE1C86">
              <w:rPr>
                <w:rFonts w:ascii="Garamond" w:eastAsia="Garamond" w:hAnsi="Garamond" w:cs="Garamond"/>
                <w:sz w:val="22"/>
                <w:szCs w:val="22"/>
              </w:rPr>
              <w:t>tudents will construct a concept map on the effects of human impacts on the environment</w:t>
            </w:r>
            <w:r w:rsidRPr="00AE1C86">
              <w:rPr>
                <w:rFonts w:ascii="Garamond" w:eastAsia="Garamond" w:hAnsi="Garamond" w:cs="Garamond"/>
                <w:sz w:val="22"/>
                <w:szCs w:val="22"/>
              </w:rPr>
              <w:t xml:space="preserve">. </w:t>
            </w:r>
            <w:r w:rsidR="00251CAC" w:rsidRPr="00AE1C86">
              <w:rPr>
                <w:rFonts w:ascii="Garamond" w:eastAsia="Garamond" w:hAnsi="Garamond" w:cs="Garamond"/>
                <w:sz w:val="22"/>
                <w:szCs w:val="22"/>
              </w:rPr>
              <w:t xml:space="preserve">The guiding question is: How do humans positively and negatively impact the environment? </w:t>
            </w:r>
            <w:r w:rsidRPr="00AE1C86">
              <w:rPr>
                <w:rFonts w:ascii="Garamond" w:eastAsia="Garamond" w:hAnsi="Garamond" w:cs="Garamond"/>
                <w:sz w:val="22"/>
                <w:szCs w:val="22"/>
              </w:rPr>
              <w:t>Within their groups, they are to visit the websi</w:t>
            </w:r>
            <w:r w:rsidR="00251CAC" w:rsidRPr="00AE1C86">
              <w:rPr>
                <w:rFonts w:ascii="Garamond" w:eastAsia="Garamond" w:hAnsi="Garamond" w:cs="Garamond"/>
                <w:sz w:val="22"/>
                <w:szCs w:val="22"/>
              </w:rPr>
              <w:t xml:space="preserve">te </w:t>
            </w:r>
            <w:hyperlink r:id="rId8" w:history="1">
              <w:r w:rsidR="00251CAC" w:rsidRPr="00AE1C86">
                <w:rPr>
                  <w:rStyle w:val="Hyperlink"/>
                  <w:rFonts w:ascii="Garamond" w:eastAsia="Garamond" w:hAnsi="Garamond" w:cs="Garamond"/>
                  <w:sz w:val="22"/>
                  <w:szCs w:val="22"/>
                </w:rPr>
                <w:t>www.popplet.com</w:t>
              </w:r>
            </w:hyperlink>
            <w:r w:rsidR="00251CAC" w:rsidRPr="00AE1C86">
              <w:rPr>
                <w:rFonts w:ascii="Garamond" w:eastAsia="Garamond" w:hAnsi="Garamond" w:cs="Garamond"/>
                <w:color w:val="1155CC"/>
                <w:sz w:val="22"/>
                <w:szCs w:val="22"/>
                <w:u w:val="single"/>
              </w:rPr>
              <w:t xml:space="preserve"> </w:t>
            </w:r>
            <w:r w:rsidR="00251CAC" w:rsidRPr="00AE1C86">
              <w:rPr>
                <w:rFonts w:ascii="Garamond" w:eastAsia="Garamond" w:hAnsi="Garamond" w:cs="Garamond"/>
                <w:sz w:val="22"/>
                <w:szCs w:val="22"/>
              </w:rPr>
              <w:t>to co</w:t>
            </w:r>
            <w:r w:rsidRPr="00AE1C86">
              <w:rPr>
                <w:rFonts w:ascii="Garamond" w:eastAsia="Garamond" w:hAnsi="Garamond" w:cs="Garamond"/>
                <w:sz w:val="22"/>
                <w:szCs w:val="22"/>
              </w:rPr>
              <w:t>nstruct</w:t>
            </w:r>
            <w:r w:rsidR="006B20FC" w:rsidRPr="00AE1C86">
              <w:rPr>
                <w:rFonts w:ascii="Garamond" w:eastAsia="Garamond" w:hAnsi="Garamond" w:cs="Garamond"/>
                <w:sz w:val="22"/>
                <w:szCs w:val="22"/>
              </w:rPr>
              <w:t xml:space="preserve"> their concept map.</w:t>
            </w:r>
            <w:r w:rsidR="00251CAC" w:rsidRPr="00AE1C86">
              <w:rPr>
                <w:rFonts w:ascii="Garamond" w:eastAsia="Garamond" w:hAnsi="Garamond" w:cs="Garamond"/>
                <w:sz w:val="22"/>
                <w:szCs w:val="22"/>
              </w:rPr>
              <w:t xml:space="preserve"> (20 </w:t>
            </w:r>
            <w:r w:rsidRPr="00AE1C86">
              <w:rPr>
                <w:rFonts w:ascii="Garamond" w:eastAsia="Garamond" w:hAnsi="Garamond" w:cs="Garamond"/>
                <w:sz w:val="22"/>
                <w:szCs w:val="22"/>
              </w:rPr>
              <w:t>minutes)</w:t>
            </w:r>
            <w:ins w:id="0" w:author="Lisa Hibler" w:date="2014-12-17T09:42:00Z">
              <w:r w:rsidR="00FB072C" w:rsidRPr="00AE1C86">
                <w:rPr>
                  <w:rFonts w:ascii="Garamond" w:eastAsia="Garamond" w:hAnsi="Garamond" w:cs="Garamond"/>
                  <w:sz w:val="22"/>
                  <w:szCs w:val="22"/>
                </w:rPr>
                <w:t xml:space="preserve"> </w:t>
              </w:r>
            </w:ins>
          </w:p>
          <w:p w14:paraId="24F59B28" w14:textId="290DC9CF" w:rsidR="00030418" w:rsidRPr="00AE1C86" w:rsidRDefault="004B5231">
            <w:pPr>
              <w:pStyle w:val="Normal1"/>
              <w:spacing w:before="120" w:after="120"/>
              <w:rPr>
                <w:rFonts w:ascii="Garamond" w:eastAsia="Garamond" w:hAnsi="Garamond" w:cs="Garamond"/>
                <w:sz w:val="22"/>
                <w:szCs w:val="22"/>
              </w:rPr>
            </w:pPr>
            <w:r w:rsidRPr="00217E7D">
              <w:rPr>
                <w:rFonts w:ascii="Garamond" w:eastAsia="Garamond" w:hAnsi="Garamond" w:cs="Garamond"/>
                <w:sz w:val="22"/>
                <w:szCs w:val="22"/>
                <w:u w:val="single"/>
              </w:rPr>
              <w:t>Explore</w:t>
            </w:r>
            <w:r w:rsidRPr="00AE1C86">
              <w:rPr>
                <w:rFonts w:ascii="Garamond" w:eastAsia="Garamond" w:hAnsi="Garamond" w:cs="Garamond"/>
                <w:sz w:val="22"/>
                <w:szCs w:val="22"/>
              </w:rPr>
              <w:t xml:space="preserve">: Students will </w:t>
            </w:r>
            <w:r w:rsidR="002945C8" w:rsidRPr="00AE1C86">
              <w:rPr>
                <w:rFonts w:ascii="Garamond" w:eastAsia="Garamond" w:hAnsi="Garamond" w:cs="Garamond"/>
                <w:sz w:val="22"/>
                <w:szCs w:val="22"/>
              </w:rPr>
              <w:t>view “The Lorax” video to examine human impacts on the environment. The cartoon version, which is the most appropriate and time efficient ve</w:t>
            </w:r>
            <w:r w:rsidR="00A85E37" w:rsidRPr="00AE1C86">
              <w:rPr>
                <w:rFonts w:ascii="Garamond" w:eastAsia="Garamond" w:hAnsi="Garamond" w:cs="Garamond"/>
                <w:sz w:val="22"/>
                <w:szCs w:val="22"/>
              </w:rPr>
              <w:t xml:space="preserve">rsion, can be found on YouTube </w:t>
            </w:r>
            <w:hyperlink r:id="rId9" w:history="1">
              <w:r w:rsidR="00A85E37" w:rsidRPr="00AE1C86">
                <w:rPr>
                  <w:rStyle w:val="Hyperlink"/>
                  <w:rFonts w:ascii="Garamond" w:eastAsia="Garamond" w:hAnsi="Garamond" w:cs="Garamond"/>
                  <w:sz w:val="22"/>
                  <w:szCs w:val="22"/>
                </w:rPr>
                <w:t>http://youtu.be/8V06ZOQuo0k</w:t>
              </w:r>
            </w:hyperlink>
            <w:r w:rsidR="001B59EA" w:rsidRPr="00AE1C86">
              <w:rPr>
                <w:rFonts w:ascii="Garamond" w:eastAsia="Garamond" w:hAnsi="Garamond" w:cs="Garamond"/>
                <w:sz w:val="22"/>
                <w:szCs w:val="22"/>
              </w:rPr>
              <w:t xml:space="preserve">  (30 minutes)</w:t>
            </w:r>
          </w:p>
          <w:p w14:paraId="7D4E03A0" w14:textId="7201860F" w:rsidR="00030418" w:rsidRPr="00AE1C86" w:rsidRDefault="004B5231">
            <w:pPr>
              <w:pStyle w:val="Normal1"/>
              <w:spacing w:before="120" w:after="120"/>
              <w:rPr>
                <w:rFonts w:ascii="Garamond" w:hAnsi="Garamond"/>
                <w:sz w:val="22"/>
                <w:szCs w:val="22"/>
              </w:rPr>
            </w:pPr>
            <w:r w:rsidRPr="00217E7D">
              <w:rPr>
                <w:rFonts w:ascii="Garamond" w:eastAsia="Garamond" w:hAnsi="Garamond" w:cs="Garamond"/>
                <w:sz w:val="22"/>
                <w:szCs w:val="22"/>
                <w:u w:val="single"/>
              </w:rPr>
              <w:t>Explain</w:t>
            </w:r>
            <w:r w:rsidRPr="00AE1C86">
              <w:rPr>
                <w:rFonts w:ascii="Garamond" w:eastAsia="Garamond" w:hAnsi="Garamond" w:cs="Garamond"/>
                <w:sz w:val="22"/>
                <w:szCs w:val="22"/>
              </w:rPr>
              <w:t xml:space="preserve">: Students will </w:t>
            </w:r>
            <w:r w:rsidR="002945C8" w:rsidRPr="00AE1C86">
              <w:rPr>
                <w:rFonts w:ascii="Garamond" w:eastAsia="Garamond" w:hAnsi="Garamond" w:cs="Garamond"/>
                <w:sz w:val="22"/>
                <w:szCs w:val="22"/>
              </w:rPr>
              <w:t xml:space="preserve">complete the video questions sheet after viewing “The Lorax”. </w:t>
            </w:r>
          </w:p>
          <w:p w14:paraId="34EE16DF" w14:textId="3BA00B4B" w:rsidR="00030418" w:rsidRPr="00AE1C86" w:rsidRDefault="004B5231">
            <w:pPr>
              <w:pStyle w:val="Normal1"/>
              <w:spacing w:before="120" w:after="120"/>
              <w:rPr>
                <w:rFonts w:ascii="Garamond" w:hAnsi="Garamond"/>
                <w:sz w:val="22"/>
                <w:szCs w:val="22"/>
              </w:rPr>
            </w:pPr>
            <w:r w:rsidRPr="00217E7D">
              <w:rPr>
                <w:rFonts w:ascii="Garamond" w:eastAsia="Garamond" w:hAnsi="Garamond" w:cs="Garamond"/>
                <w:sz w:val="22"/>
                <w:szCs w:val="22"/>
                <w:u w:val="single"/>
              </w:rPr>
              <w:t>Extend</w:t>
            </w:r>
            <w:r w:rsidRPr="00AE1C86">
              <w:rPr>
                <w:rFonts w:ascii="Garamond" w:eastAsia="Garamond" w:hAnsi="Garamond" w:cs="Garamond"/>
                <w:sz w:val="22"/>
                <w:szCs w:val="22"/>
              </w:rPr>
              <w:t>: Students should be able to answer the followin</w:t>
            </w:r>
            <w:r w:rsidR="00A85E37" w:rsidRPr="00AE1C86">
              <w:rPr>
                <w:rFonts w:ascii="Garamond" w:eastAsia="Garamond" w:hAnsi="Garamond" w:cs="Garamond"/>
                <w:sz w:val="22"/>
                <w:szCs w:val="22"/>
              </w:rPr>
              <w:t>g questions as a result of their work</w:t>
            </w:r>
            <w:r w:rsidRPr="00AE1C86">
              <w:rPr>
                <w:rFonts w:ascii="Garamond" w:eastAsia="Garamond" w:hAnsi="Garamond" w:cs="Garamond"/>
                <w:sz w:val="22"/>
                <w:szCs w:val="22"/>
              </w:rPr>
              <w:t>:</w:t>
            </w:r>
          </w:p>
          <w:p w14:paraId="2AB84B3E" w14:textId="77777777" w:rsidR="00F61D6E" w:rsidRDefault="00F61D6E">
            <w:pPr>
              <w:pStyle w:val="Normal1"/>
              <w:spacing w:before="120" w:after="120"/>
              <w:rPr>
                <w:rFonts w:ascii="Garamond" w:eastAsia="Garamond" w:hAnsi="Garamond" w:cs="Garamond"/>
                <w:sz w:val="22"/>
                <w:szCs w:val="22"/>
              </w:rPr>
            </w:pPr>
            <w:r w:rsidRPr="00217E7D">
              <w:rPr>
                <w:rFonts w:ascii="Garamond" w:eastAsia="Garamond" w:hAnsi="Garamond" w:cs="Garamond"/>
                <w:sz w:val="22"/>
                <w:szCs w:val="22"/>
                <w:u w:val="single"/>
              </w:rPr>
              <w:t>Evaluate</w:t>
            </w:r>
            <w:r w:rsidRPr="00AE1C86">
              <w:rPr>
                <w:rFonts w:ascii="Garamond" w:eastAsia="Garamond" w:hAnsi="Garamond" w:cs="Garamond"/>
                <w:sz w:val="22"/>
                <w:szCs w:val="22"/>
              </w:rPr>
              <w:t>:</w:t>
            </w:r>
            <w:r w:rsidR="0093518C">
              <w:rPr>
                <w:rFonts w:ascii="Garamond" w:eastAsia="Garamond" w:hAnsi="Garamond" w:cs="Garamond"/>
                <w:sz w:val="22"/>
                <w:szCs w:val="22"/>
              </w:rPr>
              <w:t xml:space="preserve"> As a class, discuss the following questions</w:t>
            </w:r>
          </w:p>
          <w:p w14:paraId="34ABD4D6" w14:textId="758743D9" w:rsidR="0093518C" w:rsidRDefault="0093518C" w:rsidP="007518BF">
            <w:pPr>
              <w:pStyle w:val="Normal1"/>
              <w:numPr>
                <w:ilvl w:val="0"/>
                <w:numId w:val="6"/>
              </w:numPr>
              <w:spacing w:before="120" w:after="120"/>
              <w:rPr>
                <w:rFonts w:ascii="Garamond" w:eastAsia="Garamond" w:hAnsi="Garamond" w:cs="Garamond"/>
                <w:sz w:val="22"/>
                <w:szCs w:val="22"/>
              </w:rPr>
            </w:pPr>
            <w:r>
              <w:rPr>
                <w:rFonts w:ascii="Garamond" w:eastAsia="Garamond" w:hAnsi="Garamond" w:cs="Garamond"/>
                <w:sz w:val="22"/>
                <w:szCs w:val="22"/>
              </w:rPr>
              <w:t xml:space="preserve">Explain how the environment affects the quality of life </w:t>
            </w:r>
            <w:r w:rsidR="007518BF">
              <w:rPr>
                <w:rFonts w:ascii="Garamond" w:eastAsia="Garamond" w:hAnsi="Garamond" w:cs="Garamond"/>
                <w:sz w:val="22"/>
                <w:szCs w:val="22"/>
              </w:rPr>
              <w:t>for individuals and society.</w:t>
            </w:r>
          </w:p>
          <w:p w14:paraId="227C4136" w14:textId="772A8917" w:rsidR="00023072" w:rsidRDefault="00023072" w:rsidP="00023072">
            <w:pPr>
              <w:pStyle w:val="Normal1"/>
              <w:numPr>
                <w:ilvl w:val="0"/>
                <w:numId w:val="6"/>
              </w:numPr>
              <w:spacing w:before="120" w:after="120"/>
              <w:rPr>
                <w:rFonts w:ascii="Garamond" w:eastAsia="Garamond" w:hAnsi="Garamond" w:cs="Garamond"/>
                <w:sz w:val="22"/>
                <w:szCs w:val="22"/>
              </w:rPr>
            </w:pPr>
            <w:r>
              <w:rPr>
                <w:rFonts w:ascii="Garamond" w:eastAsia="Garamond" w:hAnsi="Garamond" w:cs="Garamond"/>
                <w:sz w:val="22"/>
                <w:szCs w:val="22"/>
              </w:rPr>
              <w:t>Think about you and your family’s use of the environment. What are the primary and secondary uses of the environment.</w:t>
            </w:r>
          </w:p>
          <w:p w14:paraId="35DA26C6" w14:textId="1DCB7CBF" w:rsidR="00023072" w:rsidRPr="00023072" w:rsidRDefault="00343BC5" w:rsidP="00023072">
            <w:pPr>
              <w:pStyle w:val="Normal1"/>
              <w:numPr>
                <w:ilvl w:val="0"/>
                <w:numId w:val="6"/>
              </w:numPr>
              <w:spacing w:before="120" w:after="120"/>
              <w:rPr>
                <w:rFonts w:ascii="Garamond" w:eastAsia="Garamond" w:hAnsi="Garamond" w:cs="Garamond"/>
                <w:sz w:val="22"/>
                <w:szCs w:val="22"/>
              </w:rPr>
            </w:pPr>
            <w:r>
              <w:rPr>
                <w:rFonts w:ascii="Garamond" w:eastAsia="Garamond" w:hAnsi="Garamond" w:cs="Garamond"/>
                <w:sz w:val="22"/>
                <w:szCs w:val="22"/>
              </w:rPr>
              <w:lastRenderedPageBreak/>
              <w:t>Discuss the impacts your generation has on the environment, and how those impacts affect future generations.</w:t>
            </w:r>
          </w:p>
          <w:p w14:paraId="7B2B4709" w14:textId="77777777" w:rsidR="00F61D6E" w:rsidRPr="00AE1C86" w:rsidRDefault="00C10183">
            <w:pPr>
              <w:pStyle w:val="Normal1"/>
              <w:spacing w:before="120" w:after="120"/>
              <w:rPr>
                <w:rFonts w:ascii="Garamond" w:eastAsia="Garamond" w:hAnsi="Garamond" w:cs="Garamond"/>
                <w:b/>
                <w:sz w:val="22"/>
                <w:szCs w:val="22"/>
              </w:rPr>
            </w:pPr>
            <w:r w:rsidRPr="00AE1C86">
              <w:rPr>
                <w:rFonts w:ascii="Garamond" w:eastAsia="Garamond" w:hAnsi="Garamond" w:cs="Garamond"/>
                <w:b/>
                <w:sz w:val="22"/>
                <w:szCs w:val="22"/>
              </w:rPr>
              <w:t>Activity #2: Nanotechnology and Our Environment</w:t>
            </w:r>
          </w:p>
          <w:p w14:paraId="331C4ED9" w14:textId="0F6F0578" w:rsidR="00302BA6" w:rsidRPr="00AE1C86" w:rsidRDefault="00C10183">
            <w:pPr>
              <w:pStyle w:val="Normal1"/>
              <w:spacing w:before="120" w:after="120"/>
              <w:rPr>
                <w:rFonts w:ascii="Garamond" w:eastAsia="Garamond" w:hAnsi="Garamond" w:cs="Garamond"/>
                <w:sz w:val="22"/>
                <w:szCs w:val="22"/>
              </w:rPr>
            </w:pPr>
            <w:r w:rsidRPr="00F572E7">
              <w:rPr>
                <w:rFonts w:ascii="Garamond" w:eastAsia="Garamond" w:hAnsi="Garamond" w:cs="Garamond"/>
                <w:sz w:val="22"/>
                <w:szCs w:val="22"/>
                <w:u w:val="single"/>
              </w:rPr>
              <w:t>Engage</w:t>
            </w:r>
            <w:r w:rsidRPr="00AE1C86">
              <w:rPr>
                <w:rFonts w:ascii="Garamond" w:eastAsia="Garamond" w:hAnsi="Garamond" w:cs="Garamond"/>
                <w:sz w:val="22"/>
                <w:szCs w:val="22"/>
              </w:rPr>
              <w:t>: Filter Sorter Activity. Using the Ball Sorter Apparatus, you are to conduct a class demonstration. Show the class</w:t>
            </w:r>
            <w:r w:rsidR="00302BA6" w:rsidRPr="00AE1C86">
              <w:rPr>
                <w:rFonts w:ascii="Garamond" w:eastAsia="Garamond" w:hAnsi="Garamond" w:cs="Garamond"/>
                <w:sz w:val="22"/>
                <w:szCs w:val="22"/>
              </w:rPr>
              <w:t xml:space="preserve"> the 3 different spheres that you have. Ask the students the following questions:</w:t>
            </w:r>
            <w:r w:rsidR="00D6796B" w:rsidRPr="00AE1C86">
              <w:rPr>
                <w:rFonts w:ascii="Garamond" w:eastAsia="Garamond" w:hAnsi="Garamond" w:cs="Garamond"/>
                <w:sz w:val="22"/>
                <w:szCs w:val="22"/>
              </w:rPr>
              <w:t xml:space="preserve"> What spheres do you see? What color spheres do you see? How would you separate the spheres? Stack the sieves in size order. Make sure that the screens with the larger holes are on top. Slowly pour the spheres into the stacked set of screens. Shake the screens back and forth for at least 15 seconds. Carefully separate the screens. Ask the students to describe what happened.</w:t>
            </w:r>
          </w:p>
          <w:p w14:paraId="03497C15" w14:textId="7AF57110" w:rsidR="00E46B7F" w:rsidRPr="00AE1C86" w:rsidRDefault="00D6796B">
            <w:pPr>
              <w:pStyle w:val="Normal1"/>
              <w:spacing w:before="120" w:after="120"/>
              <w:rPr>
                <w:rFonts w:ascii="Garamond" w:eastAsia="Garamond" w:hAnsi="Garamond" w:cs="Garamond"/>
                <w:sz w:val="22"/>
                <w:szCs w:val="22"/>
              </w:rPr>
            </w:pPr>
            <w:r w:rsidRPr="00F572E7">
              <w:rPr>
                <w:rFonts w:ascii="Garamond" w:eastAsia="Garamond" w:hAnsi="Garamond" w:cs="Garamond"/>
                <w:sz w:val="22"/>
                <w:szCs w:val="22"/>
                <w:u w:val="single"/>
              </w:rPr>
              <w:t>Explore</w:t>
            </w:r>
            <w:r w:rsidR="00E46B7F" w:rsidRPr="00AE1C86">
              <w:rPr>
                <w:rFonts w:ascii="Garamond" w:eastAsia="Garamond" w:hAnsi="Garamond" w:cs="Garamond"/>
                <w:sz w:val="22"/>
                <w:szCs w:val="22"/>
              </w:rPr>
              <w:t xml:space="preserve">: Students are to view the video “Decoding Nano”, which provides an overview of nanotechnology, and the benefits and risks associated with it. </w:t>
            </w:r>
            <w:hyperlink r:id="rId10" w:history="1">
              <w:r w:rsidR="00E46B7F" w:rsidRPr="00AE1C86">
                <w:rPr>
                  <w:rStyle w:val="Hyperlink"/>
                  <w:rFonts w:ascii="Garamond" w:eastAsia="Garamond" w:hAnsi="Garamond" w:cs="Garamond"/>
                  <w:sz w:val="22"/>
                  <w:szCs w:val="22"/>
                </w:rPr>
                <w:t>http://youtu.be/dMZphr05rDY</w:t>
              </w:r>
            </w:hyperlink>
          </w:p>
          <w:p w14:paraId="68E5EF7F" w14:textId="28FFB228" w:rsidR="00E46B7F" w:rsidRPr="00AE1C86" w:rsidRDefault="00FF283E">
            <w:pPr>
              <w:pStyle w:val="Normal1"/>
              <w:spacing w:before="120" w:after="120"/>
              <w:rPr>
                <w:rFonts w:ascii="Garamond" w:eastAsia="Garamond" w:hAnsi="Garamond" w:cs="Garamond"/>
                <w:sz w:val="22"/>
                <w:szCs w:val="22"/>
              </w:rPr>
            </w:pPr>
            <w:r w:rsidRPr="00AE1C86">
              <w:rPr>
                <w:rFonts w:ascii="Garamond" w:eastAsia="Garamond" w:hAnsi="Garamond" w:cs="Garamond"/>
                <w:sz w:val="22"/>
                <w:szCs w:val="22"/>
              </w:rPr>
              <w:t>After viewing</w:t>
            </w:r>
            <w:r w:rsidR="00E46B7F" w:rsidRPr="00AE1C86">
              <w:rPr>
                <w:rFonts w:ascii="Garamond" w:eastAsia="Garamond" w:hAnsi="Garamond" w:cs="Garamond"/>
                <w:sz w:val="22"/>
                <w:szCs w:val="22"/>
              </w:rPr>
              <w:t xml:space="preserve">, students are to write a TPEQEA summary </w:t>
            </w:r>
            <w:r w:rsidRPr="00AE1C86">
              <w:rPr>
                <w:rFonts w:ascii="Garamond" w:eastAsia="Garamond" w:hAnsi="Garamond" w:cs="Garamond"/>
                <w:sz w:val="22"/>
                <w:szCs w:val="22"/>
              </w:rPr>
              <w:t>of the video.</w:t>
            </w:r>
          </w:p>
          <w:p w14:paraId="50C83452" w14:textId="048FB120" w:rsidR="001E4F33" w:rsidRDefault="00FF283E" w:rsidP="001E4F33">
            <w:pPr>
              <w:widowControl w:val="0"/>
              <w:autoSpaceDE w:val="0"/>
              <w:autoSpaceDN w:val="0"/>
              <w:adjustRightInd w:val="0"/>
              <w:spacing w:after="240"/>
              <w:rPr>
                <w:rFonts w:ascii="Garamond" w:hAnsi="Garamond" w:cs="Times New Roman"/>
                <w:color w:val="auto"/>
                <w:sz w:val="22"/>
                <w:szCs w:val="22"/>
              </w:rPr>
            </w:pPr>
            <w:r w:rsidRPr="00F572E7">
              <w:rPr>
                <w:rFonts w:ascii="Garamond" w:eastAsia="Garamond" w:hAnsi="Garamond" w:cs="Garamond"/>
                <w:sz w:val="22"/>
                <w:szCs w:val="22"/>
                <w:u w:val="single"/>
              </w:rPr>
              <w:t>Explain</w:t>
            </w:r>
            <w:r w:rsidRPr="00AE1C86">
              <w:rPr>
                <w:rFonts w:ascii="Garamond" w:eastAsia="Garamond" w:hAnsi="Garamond" w:cs="Garamond"/>
                <w:sz w:val="22"/>
                <w:szCs w:val="22"/>
              </w:rPr>
              <w:t xml:space="preserve">: </w:t>
            </w:r>
            <w:r w:rsidR="004B10DD">
              <w:rPr>
                <w:rFonts w:ascii="Garamond" w:eastAsia="Garamond" w:hAnsi="Garamond" w:cs="Garamond"/>
                <w:sz w:val="22"/>
                <w:szCs w:val="22"/>
              </w:rPr>
              <w:t xml:space="preserve">Students are to complete the “One in A Billion” Activity to understand the nanoscale. </w:t>
            </w:r>
            <w:r w:rsidR="001E4F33" w:rsidRPr="001E4F33">
              <w:rPr>
                <w:rFonts w:ascii="Garamond" w:hAnsi="Garamond" w:cs="Times New Roman"/>
                <w:color w:val="auto"/>
                <w:sz w:val="22"/>
                <w:szCs w:val="22"/>
              </w:rPr>
              <w:t>This lab is designed to teach students the importance of taking accurate measurements.</w:t>
            </w:r>
            <w:r w:rsidR="001E4F33">
              <w:rPr>
                <w:rFonts w:ascii="Garamond" w:hAnsi="Garamond" w:cs="Times"/>
                <w:color w:val="auto"/>
                <w:sz w:val="22"/>
                <w:szCs w:val="22"/>
              </w:rPr>
              <w:t xml:space="preserve"> </w:t>
            </w:r>
            <w:r w:rsidR="001E4F33" w:rsidRPr="001E4F33">
              <w:rPr>
                <w:rFonts w:ascii="Garamond" w:hAnsi="Garamond" w:cs="Times New Roman"/>
                <w:color w:val="auto"/>
                <w:sz w:val="22"/>
                <w:szCs w:val="22"/>
              </w:rPr>
              <w:t>Students wi</w:t>
            </w:r>
            <w:r w:rsidR="00B26AFE">
              <w:rPr>
                <w:rFonts w:ascii="Garamond" w:hAnsi="Garamond" w:cs="Times New Roman"/>
                <w:color w:val="auto"/>
                <w:sz w:val="22"/>
                <w:szCs w:val="22"/>
              </w:rPr>
              <w:t xml:space="preserve">ll follow instructions on the Student </w:t>
            </w:r>
            <w:r w:rsidR="001E4F33" w:rsidRPr="001E4F33">
              <w:rPr>
                <w:rFonts w:ascii="Garamond" w:hAnsi="Garamond" w:cs="Times New Roman"/>
                <w:color w:val="auto"/>
                <w:sz w:val="22"/>
                <w:szCs w:val="22"/>
              </w:rPr>
              <w:t>Data Sheet</w:t>
            </w:r>
            <w:r w:rsidR="00B26AFE">
              <w:rPr>
                <w:rFonts w:ascii="Garamond" w:hAnsi="Garamond" w:cs="Times New Roman"/>
                <w:color w:val="auto"/>
                <w:sz w:val="22"/>
                <w:szCs w:val="22"/>
              </w:rPr>
              <w:t xml:space="preserve"> 2A</w:t>
            </w:r>
            <w:r w:rsidR="001E4F33" w:rsidRPr="001E4F33">
              <w:rPr>
                <w:rFonts w:ascii="Garamond" w:hAnsi="Garamond" w:cs="Times New Roman"/>
                <w:color w:val="auto"/>
                <w:sz w:val="22"/>
                <w:szCs w:val="22"/>
              </w:rPr>
              <w:t xml:space="preserve"> to complete the lab</w:t>
            </w:r>
            <w:r w:rsidR="001E4F33">
              <w:rPr>
                <w:rFonts w:ascii="Garamond" w:hAnsi="Garamond" w:cs="Times New Roman"/>
                <w:color w:val="auto"/>
                <w:sz w:val="22"/>
                <w:szCs w:val="22"/>
              </w:rPr>
              <w:t xml:space="preserve">. </w:t>
            </w:r>
            <w:r w:rsidR="00581D45">
              <w:rPr>
                <w:rFonts w:ascii="Garamond" w:hAnsi="Garamond" w:cs="Times New Roman"/>
                <w:color w:val="auto"/>
                <w:sz w:val="22"/>
                <w:szCs w:val="22"/>
              </w:rPr>
              <w:t xml:space="preserve">Evaluation questions </w:t>
            </w:r>
            <w:r w:rsidR="001E4F33" w:rsidRPr="001E4F33">
              <w:rPr>
                <w:rFonts w:ascii="Garamond" w:hAnsi="Garamond" w:cs="Times New Roman"/>
                <w:color w:val="auto"/>
                <w:sz w:val="22"/>
                <w:szCs w:val="22"/>
              </w:rPr>
              <w:t>following</w:t>
            </w:r>
            <w:r w:rsidR="00581D45">
              <w:rPr>
                <w:rFonts w:ascii="Garamond" w:hAnsi="Garamond" w:cs="Times New Roman"/>
                <w:color w:val="auto"/>
                <w:sz w:val="22"/>
                <w:szCs w:val="22"/>
              </w:rPr>
              <w:t xml:space="preserve"> the</w:t>
            </w:r>
            <w:r w:rsidR="001E4F33" w:rsidRPr="001E4F33">
              <w:rPr>
                <w:rFonts w:ascii="Garamond" w:hAnsi="Garamond" w:cs="Times New Roman"/>
                <w:color w:val="auto"/>
                <w:sz w:val="22"/>
                <w:szCs w:val="22"/>
              </w:rPr>
              <w:t xml:space="preserve"> lab should be discussed as a class.</w:t>
            </w:r>
          </w:p>
          <w:p w14:paraId="42EAB224" w14:textId="6C355A6A" w:rsidR="001E4F33" w:rsidRDefault="001E4F33" w:rsidP="001E4F33">
            <w:pPr>
              <w:widowControl w:val="0"/>
              <w:autoSpaceDE w:val="0"/>
              <w:autoSpaceDN w:val="0"/>
              <w:adjustRightInd w:val="0"/>
              <w:spacing w:after="240"/>
              <w:rPr>
                <w:rFonts w:ascii="Garamond" w:hAnsi="Garamond" w:cs="Times New Roman"/>
                <w:color w:val="auto"/>
                <w:sz w:val="22"/>
                <w:szCs w:val="22"/>
              </w:rPr>
            </w:pPr>
            <w:r w:rsidRPr="00F572E7">
              <w:rPr>
                <w:rFonts w:ascii="Garamond" w:hAnsi="Garamond" w:cs="Times New Roman"/>
                <w:color w:val="auto"/>
                <w:sz w:val="22"/>
                <w:szCs w:val="22"/>
                <w:u w:val="single"/>
              </w:rPr>
              <w:t>Extend</w:t>
            </w:r>
            <w:r>
              <w:rPr>
                <w:rFonts w:ascii="Garamond" w:hAnsi="Garamond" w:cs="Times New Roman"/>
                <w:color w:val="auto"/>
                <w:sz w:val="22"/>
                <w:szCs w:val="22"/>
              </w:rPr>
              <w:t xml:space="preserve">: Students are to </w:t>
            </w:r>
            <w:r w:rsidR="00B26AFE">
              <w:rPr>
                <w:rFonts w:ascii="Garamond" w:hAnsi="Garamond" w:cs="Times New Roman"/>
                <w:color w:val="auto"/>
                <w:sz w:val="22"/>
                <w:szCs w:val="22"/>
              </w:rPr>
              <w:t>complete Student Data Sheet 2B</w:t>
            </w:r>
            <w:r w:rsidR="005C6AA5">
              <w:rPr>
                <w:rFonts w:ascii="Garamond" w:hAnsi="Garamond" w:cs="Times New Roman"/>
                <w:color w:val="auto"/>
                <w:sz w:val="22"/>
                <w:szCs w:val="22"/>
              </w:rPr>
              <w:t xml:space="preserve"> for an extension of the lab.</w:t>
            </w:r>
          </w:p>
          <w:p w14:paraId="015BB51A" w14:textId="06B28620" w:rsidR="005C6AA5" w:rsidRDefault="005C6AA5" w:rsidP="001E4F33">
            <w:pPr>
              <w:widowControl w:val="0"/>
              <w:autoSpaceDE w:val="0"/>
              <w:autoSpaceDN w:val="0"/>
              <w:adjustRightInd w:val="0"/>
              <w:spacing w:after="240"/>
              <w:rPr>
                <w:rFonts w:ascii="Garamond" w:hAnsi="Garamond" w:cs="Times New Roman"/>
                <w:color w:val="auto"/>
                <w:sz w:val="22"/>
                <w:szCs w:val="22"/>
              </w:rPr>
            </w:pPr>
            <w:r w:rsidRPr="00F572E7">
              <w:rPr>
                <w:rFonts w:ascii="Garamond" w:hAnsi="Garamond" w:cs="Times New Roman"/>
                <w:color w:val="auto"/>
                <w:sz w:val="22"/>
                <w:szCs w:val="22"/>
                <w:u w:val="single"/>
              </w:rPr>
              <w:t>Evaluate</w:t>
            </w:r>
            <w:r>
              <w:rPr>
                <w:rFonts w:ascii="Garamond" w:hAnsi="Garamond" w:cs="Times New Roman"/>
                <w:color w:val="auto"/>
                <w:sz w:val="22"/>
                <w:szCs w:val="22"/>
              </w:rPr>
              <w:t>:</w:t>
            </w:r>
            <w:r w:rsidR="00453A43">
              <w:rPr>
                <w:rFonts w:ascii="Garamond" w:hAnsi="Garamond" w:cs="Times New Roman"/>
                <w:color w:val="auto"/>
                <w:sz w:val="22"/>
                <w:szCs w:val="22"/>
              </w:rPr>
              <w:t xml:space="preserve"> Student</w:t>
            </w:r>
            <w:r w:rsidR="00B4463A">
              <w:rPr>
                <w:rFonts w:ascii="Garamond" w:hAnsi="Garamond" w:cs="Times New Roman"/>
                <w:color w:val="auto"/>
                <w:sz w:val="22"/>
                <w:szCs w:val="22"/>
              </w:rPr>
              <w:t xml:space="preserve">s are to complete the </w:t>
            </w:r>
            <w:r w:rsidR="00453A43">
              <w:rPr>
                <w:rFonts w:ascii="Garamond" w:hAnsi="Garamond" w:cs="Times New Roman"/>
                <w:color w:val="auto"/>
                <w:sz w:val="22"/>
                <w:szCs w:val="22"/>
              </w:rPr>
              <w:t>Lab Discussion Questions</w:t>
            </w:r>
            <w:r w:rsidR="00B4463A">
              <w:rPr>
                <w:rFonts w:ascii="Garamond" w:hAnsi="Garamond" w:cs="Times New Roman"/>
                <w:color w:val="auto"/>
                <w:sz w:val="22"/>
                <w:szCs w:val="22"/>
              </w:rPr>
              <w:t>.</w:t>
            </w:r>
          </w:p>
          <w:p w14:paraId="5A0164B9" w14:textId="77777777" w:rsidR="007162CC" w:rsidRPr="00AE1C86" w:rsidRDefault="007162CC">
            <w:pPr>
              <w:pStyle w:val="Normal1"/>
              <w:spacing w:before="120" w:after="120"/>
              <w:rPr>
                <w:rFonts w:ascii="Garamond" w:eastAsia="Garamond" w:hAnsi="Garamond" w:cs="Garamond"/>
                <w:sz w:val="22"/>
                <w:szCs w:val="22"/>
              </w:rPr>
            </w:pPr>
          </w:p>
          <w:p w14:paraId="32ABDF39" w14:textId="5FFE1A9A" w:rsidR="00F61D6E" w:rsidRPr="00251F68" w:rsidRDefault="003B55CD">
            <w:pPr>
              <w:pStyle w:val="Normal1"/>
              <w:spacing w:before="120" w:after="120"/>
              <w:rPr>
                <w:rFonts w:ascii="Garamond" w:hAnsi="Garamond"/>
                <w:b/>
                <w:sz w:val="22"/>
                <w:szCs w:val="22"/>
              </w:rPr>
            </w:pPr>
            <w:r w:rsidRPr="00251F68">
              <w:rPr>
                <w:rFonts w:ascii="Garamond" w:hAnsi="Garamond"/>
                <w:b/>
                <w:sz w:val="22"/>
                <w:szCs w:val="22"/>
              </w:rPr>
              <w:t>Activity #3</w:t>
            </w:r>
            <w:r w:rsidR="004F2C59" w:rsidRPr="00251F68">
              <w:rPr>
                <w:rFonts w:ascii="Garamond" w:hAnsi="Garamond"/>
                <w:b/>
                <w:sz w:val="22"/>
                <w:szCs w:val="22"/>
              </w:rPr>
              <w:t xml:space="preserve"> Dirty Water</w:t>
            </w:r>
          </w:p>
          <w:p w14:paraId="7AD7E0D2" w14:textId="3D3811F9" w:rsidR="004F2C59" w:rsidRDefault="004F2C59">
            <w:pPr>
              <w:pStyle w:val="Normal1"/>
              <w:spacing w:before="120" w:after="120"/>
              <w:rPr>
                <w:rFonts w:ascii="Garamond" w:hAnsi="Garamond"/>
                <w:szCs w:val="22"/>
              </w:rPr>
            </w:pPr>
            <w:r w:rsidRPr="00443D0C">
              <w:rPr>
                <w:rFonts w:ascii="Garamond" w:hAnsi="Garamond"/>
                <w:sz w:val="22"/>
                <w:szCs w:val="22"/>
                <w:u w:val="single"/>
              </w:rPr>
              <w:t>Engage</w:t>
            </w:r>
            <w:r w:rsidRPr="00AE1C86">
              <w:rPr>
                <w:rFonts w:ascii="Garamond" w:hAnsi="Garamond"/>
                <w:sz w:val="22"/>
                <w:szCs w:val="22"/>
              </w:rPr>
              <w:t xml:space="preserve">: </w:t>
            </w:r>
            <w:r w:rsidR="00F10397">
              <w:rPr>
                <w:rFonts w:ascii="Garamond" w:hAnsi="Garamond"/>
                <w:sz w:val="22"/>
                <w:szCs w:val="22"/>
              </w:rPr>
              <w:t>S</w:t>
            </w:r>
            <w:r w:rsidR="004E5498">
              <w:rPr>
                <w:rFonts w:ascii="Garamond" w:hAnsi="Garamond"/>
                <w:sz w:val="22"/>
                <w:szCs w:val="22"/>
              </w:rPr>
              <w:t xml:space="preserve">tudents </w:t>
            </w:r>
            <w:r w:rsidRPr="00AE1C86">
              <w:rPr>
                <w:rFonts w:ascii="Garamond" w:hAnsi="Garamond"/>
                <w:sz w:val="22"/>
                <w:szCs w:val="22"/>
              </w:rPr>
              <w:t xml:space="preserve">are to view the Ted Talk </w:t>
            </w:r>
            <w:r w:rsidR="00A037C7">
              <w:rPr>
                <w:rFonts w:ascii="Garamond" w:hAnsi="Garamond"/>
                <w:sz w:val="22"/>
                <w:szCs w:val="22"/>
              </w:rPr>
              <w:t>by Michael Pritchard entitled</w:t>
            </w:r>
            <w:r w:rsidR="00F82E4F">
              <w:rPr>
                <w:rFonts w:ascii="Garamond" w:hAnsi="Garamond"/>
                <w:sz w:val="22"/>
                <w:szCs w:val="22"/>
              </w:rPr>
              <w:t xml:space="preserve"> “How to Make Filthy Water Drinkable” </w:t>
            </w:r>
            <w:hyperlink r:id="rId11" w:history="1">
              <w:r w:rsidR="00F82E4F" w:rsidRPr="00CA64F6">
                <w:rPr>
                  <w:rStyle w:val="Hyperlink"/>
                  <w:rFonts w:ascii="Garamond" w:hAnsi="Garamond"/>
                  <w:szCs w:val="22"/>
                </w:rPr>
                <w:t>http://www.ted.com/talks/michael_pritchard_invents_a_water_filter</w:t>
              </w:r>
            </w:hyperlink>
          </w:p>
          <w:p w14:paraId="2B1662E9" w14:textId="24A8DF84" w:rsidR="00F10397" w:rsidRPr="00B4463A" w:rsidRDefault="00F10397">
            <w:pPr>
              <w:pStyle w:val="Normal1"/>
              <w:spacing w:before="120" w:after="120"/>
              <w:rPr>
                <w:rFonts w:ascii="Garamond" w:hAnsi="Garamond"/>
                <w:sz w:val="22"/>
                <w:szCs w:val="22"/>
              </w:rPr>
            </w:pPr>
            <w:r w:rsidRPr="00B4463A">
              <w:rPr>
                <w:rFonts w:ascii="Garamond" w:hAnsi="Garamond"/>
                <w:sz w:val="22"/>
                <w:szCs w:val="22"/>
              </w:rPr>
              <w:t>After viewing, they are to complete a TPEQEA summary for the video.</w:t>
            </w:r>
          </w:p>
          <w:p w14:paraId="3F1F7B83" w14:textId="77777777" w:rsidR="00F82E4F" w:rsidRDefault="00F82E4F">
            <w:pPr>
              <w:pStyle w:val="Normal1"/>
              <w:spacing w:before="120" w:after="120"/>
              <w:rPr>
                <w:rFonts w:ascii="Garamond" w:hAnsi="Garamond"/>
                <w:sz w:val="22"/>
                <w:szCs w:val="22"/>
              </w:rPr>
            </w:pPr>
          </w:p>
          <w:p w14:paraId="6D07782D" w14:textId="2FA7447A" w:rsidR="00F82E4F" w:rsidRDefault="00F82E4F">
            <w:pPr>
              <w:pStyle w:val="Normal1"/>
              <w:spacing w:before="120" w:after="120"/>
              <w:rPr>
                <w:rFonts w:ascii="Garamond" w:hAnsi="Garamond"/>
                <w:sz w:val="22"/>
                <w:szCs w:val="22"/>
              </w:rPr>
            </w:pPr>
            <w:r w:rsidRPr="00443D0C">
              <w:rPr>
                <w:rFonts w:ascii="Garamond" w:hAnsi="Garamond"/>
                <w:sz w:val="22"/>
                <w:szCs w:val="22"/>
                <w:u w:val="single"/>
              </w:rPr>
              <w:t>Explore</w:t>
            </w:r>
            <w:r>
              <w:rPr>
                <w:rFonts w:ascii="Garamond" w:hAnsi="Garamond"/>
                <w:sz w:val="22"/>
                <w:szCs w:val="22"/>
              </w:rPr>
              <w:t>: Students are to co</w:t>
            </w:r>
            <w:r w:rsidR="00443D0C">
              <w:rPr>
                <w:rFonts w:ascii="Garamond" w:hAnsi="Garamond"/>
                <w:sz w:val="22"/>
                <w:szCs w:val="22"/>
              </w:rPr>
              <w:t>nduct the Nanoparticles Lab. Students will follow the procedures on Student Data Sheet 3A.</w:t>
            </w:r>
          </w:p>
          <w:p w14:paraId="0BE3784F" w14:textId="77777777" w:rsidR="00443D0C" w:rsidRDefault="00443D0C">
            <w:pPr>
              <w:pStyle w:val="Normal1"/>
              <w:spacing w:before="120" w:after="120"/>
              <w:rPr>
                <w:rFonts w:ascii="Garamond" w:hAnsi="Garamond"/>
                <w:sz w:val="22"/>
                <w:szCs w:val="22"/>
              </w:rPr>
            </w:pPr>
          </w:p>
          <w:p w14:paraId="08A62EC5" w14:textId="2BC159DE" w:rsidR="00443D0C" w:rsidRDefault="00443D0C">
            <w:pPr>
              <w:pStyle w:val="Normal1"/>
              <w:spacing w:before="120" w:after="120"/>
              <w:rPr>
                <w:rFonts w:ascii="Garamond" w:hAnsi="Garamond"/>
                <w:sz w:val="22"/>
                <w:szCs w:val="22"/>
              </w:rPr>
            </w:pPr>
            <w:r w:rsidRPr="00D75EE0">
              <w:rPr>
                <w:rFonts w:ascii="Garamond" w:hAnsi="Garamond"/>
                <w:sz w:val="22"/>
                <w:szCs w:val="22"/>
                <w:u w:val="single"/>
              </w:rPr>
              <w:t>Explain</w:t>
            </w:r>
            <w:r>
              <w:rPr>
                <w:rFonts w:ascii="Garamond" w:hAnsi="Garamond"/>
                <w:sz w:val="22"/>
                <w:szCs w:val="22"/>
              </w:rPr>
              <w:t xml:space="preserve">: </w:t>
            </w:r>
            <w:r w:rsidR="00D75EE0">
              <w:rPr>
                <w:rFonts w:ascii="Garamond" w:hAnsi="Garamond"/>
                <w:sz w:val="22"/>
                <w:szCs w:val="22"/>
              </w:rPr>
              <w:t xml:space="preserve">Students are to </w:t>
            </w:r>
            <w:r w:rsidR="00B653DC">
              <w:rPr>
                <w:rFonts w:ascii="Garamond" w:hAnsi="Garamond"/>
                <w:sz w:val="22"/>
                <w:szCs w:val="22"/>
              </w:rPr>
              <w:t>analyze their data from the lab, and complete Student Data Sheet 3A</w:t>
            </w:r>
          </w:p>
          <w:p w14:paraId="42B47904" w14:textId="2093727C" w:rsidR="00594C85" w:rsidRDefault="00594C85">
            <w:pPr>
              <w:pStyle w:val="Normal1"/>
              <w:spacing w:before="120" w:after="120"/>
              <w:rPr>
                <w:rFonts w:ascii="Garamond" w:hAnsi="Garamond"/>
                <w:sz w:val="22"/>
                <w:szCs w:val="22"/>
              </w:rPr>
            </w:pPr>
            <w:r w:rsidRPr="00594C85">
              <w:rPr>
                <w:rFonts w:ascii="Garamond" w:hAnsi="Garamond"/>
                <w:sz w:val="22"/>
                <w:szCs w:val="22"/>
                <w:u w:val="single"/>
              </w:rPr>
              <w:t>Evaluate</w:t>
            </w:r>
            <w:r>
              <w:rPr>
                <w:rFonts w:ascii="Garamond" w:hAnsi="Garamond"/>
                <w:sz w:val="22"/>
                <w:szCs w:val="22"/>
              </w:rPr>
              <w:t>: After lab cleanup, students are to answer the following questions as an exit ticket</w:t>
            </w:r>
          </w:p>
          <w:p w14:paraId="02B17C36" w14:textId="6776807E" w:rsidR="00E343F4" w:rsidRPr="00E343F4" w:rsidRDefault="00E343F4" w:rsidP="00E343F4">
            <w:pPr>
              <w:pStyle w:val="NormalWeb"/>
              <w:numPr>
                <w:ilvl w:val="0"/>
                <w:numId w:val="9"/>
              </w:numPr>
              <w:rPr>
                <w:rFonts w:ascii="Garamond" w:hAnsi="Garamond"/>
                <w:sz w:val="22"/>
                <w:szCs w:val="22"/>
              </w:rPr>
            </w:pPr>
            <w:r w:rsidRPr="00E343F4">
              <w:rPr>
                <w:rFonts w:ascii="Garamond" w:hAnsi="Garamond"/>
                <w:sz w:val="22"/>
                <w:szCs w:val="22"/>
              </w:rPr>
              <w:t xml:space="preserve">How can small-scale pollution (nanoparticles) travel from a mountain to an ocean? </w:t>
            </w:r>
          </w:p>
          <w:p w14:paraId="6DF6E301" w14:textId="69B88941" w:rsidR="00E343F4" w:rsidRPr="00E343F4" w:rsidRDefault="00E343F4" w:rsidP="00E343F4">
            <w:pPr>
              <w:pStyle w:val="NormalWeb"/>
              <w:numPr>
                <w:ilvl w:val="0"/>
                <w:numId w:val="9"/>
              </w:numPr>
              <w:rPr>
                <w:rFonts w:ascii="Garamond" w:hAnsi="Garamond"/>
                <w:sz w:val="22"/>
                <w:szCs w:val="22"/>
              </w:rPr>
            </w:pPr>
            <w:r w:rsidRPr="00E343F4">
              <w:rPr>
                <w:rFonts w:ascii="Garamond" w:hAnsi="Garamond"/>
                <w:sz w:val="22"/>
                <w:szCs w:val="22"/>
              </w:rPr>
              <w:t xml:space="preserve">Landfills break down trash into their smallest components over time – many at the nanoscale. If there was a landfill at the top of a mountain without any sort of containment, where could these nanoparticles end up? How? Be sure to use at least 2 terms from the water cycle. </w:t>
            </w:r>
          </w:p>
          <w:p w14:paraId="336F90D5" w14:textId="4CAA779B" w:rsidR="00E343F4" w:rsidRPr="00E343F4" w:rsidRDefault="00E343F4" w:rsidP="00E343F4">
            <w:pPr>
              <w:pStyle w:val="NormalWeb"/>
              <w:numPr>
                <w:ilvl w:val="0"/>
                <w:numId w:val="9"/>
              </w:numPr>
              <w:rPr>
                <w:rFonts w:ascii="Garamond" w:hAnsi="Garamond"/>
                <w:sz w:val="22"/>
                <w:szCs w:val="22"/>
              </w:rPr>
            </w:pPr>
            <w:r w:rsidRPr="00E343F4">
              <w:rPr>
                <w:rFonts w:ascii="Garamond" w:hAnsi="Garamond"/>
                <w:sz w:val="22"/>
                <w:szCs w:val="22"/>
              </w:rPr>
              <w:t xml:space="preserve">What is the best way to test ocean water for possible contamination after a rain? </w:t>
            </w:r>
          </w:p>
          <w:p w14:paraId="5A140256" w14:textId="77777777" w:rsidR="00E343F4" w:rsidRPr="00E343F4" w:rsidRDefault="00E343F4" w:rsidP="00E343F4">
            <w:pPr>
              <w:pStyle w:val="NormalWeb"/>
              <w:numPr>
                <w:ilvl w:val="0"/>
                <w:numId w:val="9"/>
              </w:numPr>
              <w:rPr>
                <w:rFonts w:ascii="Garamond" w:hAnsi="Garamond"/>
                <w:sz w:val="22"/>
                <w:szCs w:val="22"/>
              </w:rPr>
            </w:pPr>
            <w:r w:rsidRPr="00E343F4">
              <w:rPr>
                <w:rFonts w:ascii="Garamond" w:hAnsi="Garamond"/>
                <w:sz w:val="22"/>
                <w:szCs w:val="22"/>
              </w:rPr>
              <w:t xml:space="preserve">How might the pollution affect the marine ecosystems in those bodies of water? </w:t>
            </w:r>
          </w:p>
          <w:p w14:paraId="2AB821B7" w14:textId="77777777" w:rsidR="00E343F4" w:rsidRPr="00AE1C86" w:rsidRDefault="00E343F4">
            <w:pPr>
              <w:pStyle w:val="Normal1"/>
              <w:spacing w:before="120" w:after="120"/>
              <w:rPr>
                <w:rFonts w:ascii="Garamond" w:hAnsi="Garamond"/>
                <w:sz w:val="22"/>
                <w:szCs w:val="22"/>
              </w:rPr>
            </w:pPr>
          </w:p>
          <w:p w14:paraId="533733DA" w14:textId="77777777" w:rsidR="00030418" w:rsidRPr="006419AA" w:rsidRDefault="00852F88">
            <w:pPr>
              <w:pStyle w:val="Normal1"/>
              <w:spacing w:before="120" w:after="120"/>
              <w:rPr>
                <w:rFonts w:ascii="Garamond" w:eastAsia="Garamond" w:hAnsi="Garamond" w:cs="Garamond"/>
                <w:b/>
                <w:sz w:val="22"/>
                <w:szCs w:val="22"/>
              </w:rPr>
            </w:pPr>
            <w:r w:rsidRPr="006419AA">
              <w:rPr>
                <w:rFonts w:ascii="Garamond" w:eastAsia="Garamond" w:hAnsi="Garamond" w:cs="Garamond"/>
                <w:b/>
                <w:sz w:val="22"/>
                <w:szCs w:val="22"/>
              </w:rPr>
              <w:t xml:space="preserve">Activity #4: </w:t>
            </w:r>
            <w:r w:rsidR="00C76C77" w:rsidRPr="006419AA">
              <w:rPr>
                <w:rFonts w:ascii="Garamond" w:eastAsia="Garamond" w:hAnsi="Garamond" w:cs="Garamond"/>
                <w:b/>
                <w:sz w:val="22"/>
                <w:szCs w:val="22"/>
              </w:rPr>
              <w:t>Nano Inventions</w:t>
            </w:r>
          </w:p>
          <w:p w14:paraId="64025C85" w14:textId="77777777" w:rsidR="00C76C77" w:rsidRDefault="00C76C77">
            <w:pPr>
              <w:pStyle w:val="Normal1"/>
              <w:spacing w:before="120" w:after="120"/>
              <w:rPr>
                <w:rFonts w:ascii="Garamond" w:eastAsia="Garamond" w:hAnsi="Garamond" w:cs="Garamond"/>
                <w:sz w:val="22"/>
                <w:szCs w:val="22"/>
              </w:rPr>
            </w:pPr>
            <w:r>
              <w:rPr>
                <w:rFonts w:ascii="Garamond" w:eastAsia="Garamond" w:hAnsi="Garamond" w:cs="Garamond"/>
                <w:sz w:val="22"/>
                <w:szCs w:val="22"/>
              </w:rPr>
              <w:t>Engage: Discuss how nanotechnology is involved</w:t>
            </w:r>
          </w:p>
          <w:p w14:paraId="27E3B7CA" w14:textId="77777777" w:rsidR="00C76C77" w:rsidRDefault="00C76C77" w:rsidP="00C76C77">
            <w:pPr>
              <w:pStyle w:val="Normal1"/>
              <w:spacing w:before="120" w:after="120"/>
              <w:rPr>
                <w:rFonts w:ascii="Garamond" w:eastAsia="Garamond" w:hAnsi="Garamond" w:cs="Garamond"/>
                <w:sz w:val="22"/>
                <w:szCs w:val="22"/>
              </w:rPr>
            </w:pPr>
            <w:r>
              <w:rPr>
                <w:rFonts w:ascii="Garamond" w:eastAsia="Garamond" w:hAnsi="Garamond" w:cs="Garamond"/>
                <w:sz w:val="22"/>
                <w:szCs w:val="22"/>
              </w:rPr>
              <w:t>Explore: Assign the students (in groups of 3-4) to research new inventions in the areas you listed in the Engage section. Have the students complete the Brainstorming Chart.</w:t>
            </w:r>
          </w:p>
          <w:p w14:paraId="4BFEB8A3" w14:textId="77777777" w:rsidR="00C76C77" w:rsidRDefault="00C76C77" w:rsidP="00C76C77">
            <w:pPr>
              <w:pStyle w:val="Normal1"/>
              <w:spacing w:before="120" w:after="120"/>
              <w:rPr>
                <w:rFonts w:ascii="Garamond" w:eastAsia="Garamond" w:hAnsi="Garamond" w:cs="Garamond"/>
                <w:sz w:val="22"/>
                <w:szCs w:val="22"/>
              </w:rPr>
            </w:pPr>
            <w:r>
              <w:rPr>
                <w:rFonts w:ascii="Garamond" w:eastAsia="Garamond" w:hAnsi="Garamond" w:cs="Garamond"/>
                <w:sz w:val="22"/>
                <w:szCs w:val="22"/>
              </w:rPr>
              <w:t xml:space="preserve">Explain: </w:t>
            </w:r>
            <w:r w:rsidR="006419AA">
              <w:rPr>
                <w:rFonts w:ascii="Garamond" w:eastAsia="Garamond" w:hAnsi="Garamond" w:cs="Garamond"/>
                <w:sz w:val="22"/>
                <w:szCs w:val="22"/>
              </w:rPr>
              <w:t xml:space="preserve">Each group will present </w:t>
            </w:r>
            <w:r w:rsidR="00E62FE1">
              <w:rPr>
                <w:rFonts w:ascii="Garamond" w:eastAsia="Garamond" w:hAnsi="Garamond" w:cs="Garamond"/>
                <w:sz w:val="22"/>
                <w:szCs w:val="22"/>
              </w:rPr>
              <w:t xml:space="preserve">their research with the class. As each group is presenting, the remaining groups are to take notes for more information on nanotechnology in our everyday lives. </w:t>
            </w:r>
          </w:p>
          <w:p w14:paraId="774C1058" w14:textId="77777777" w:rsidR="00852DD0" w:rsidRDefault="00852DD0" w:rsidP="00C76C77">
            <w:pPr>
              <w:pStyle w:val="Normal1"/>
              <w:spacing w:before="120" w:after="120"/>
              <w:rPr>
                <w:rFonts w:ascii="Garamond" w:eastAsia="Garamond" w:hAnsi="Garamond" w:cs="Garamond"/>
                <w:sz w:val="22"/>
                <w:szCs w:val="22"/>
              </w:rPr>
            </w:pPr>
            <w:r>
              <w:rPr>
                <w:rFonts w:ascii="Garamond" w:eastAsia="Garamond" w:hAnsi="Garamond" w:cs="Garamond"/>
                <w:sz w:val="22"/>
                <w:szCs w:val="22"/>
              </w:rPr>
              <w:t xml:space="preserve">Extend: Students are to create their own “Nano Invention” that could be used to </w:t>
            </w:r>
            <w:r w:rsidR="00177717">
              <w:rPr>
                <w:rFonts w:ascii="Garamond" w:eastAsia="Garamond" w:hAnsi="Garamond" w:cs="Garamond"/>
                <w:sz w:val="22"/>
                <w:szCs w:val="22"/>
              </w:rPr>
              <w:t>improve human impacts on the environment. Each group is complete 3 parts for their project (A brochure, a 3D model, and a presentation.</w:t>
            </w:r>
          </w:p>
          <w:p w14:paraId="159653E5" w14:textId="77777777" w:rsidR="00177717" w:rsidRDefault="00177717" w:rsidP="00C76C77">
            <w:pPr>
              <w:pStyle w:val="Normal1"/>
              <w:spacing w:before="120" w:after="120"/>
              <w:rPr>
                <w:rFonts w:ascii="Garamond" w:eastAsia="Garamond" w:hAnsi="Garamond" w:cs="Garamond"/>
                <w:sz w:val="22"/>
                <w:szCs w:val="22"/>
              </w:rPr>
            </w:pPr>
            <w:r>
              <w:rPr>
                <w:rFonts w:ascii="Garamond" w:eastAsia="Garamond" w:hAnsi="Garamond" w:cs="Garamond"/>
                <w:sz w:val="22"/>
                <w:szCs w:val="22"/>
              </w:rPr>
              <w:t>Evaluate: Students are to present their inventions to the class. Upon completion of the presentations, discussion questions for the class.</w:t>
            </w:r>
          </w:p>
          <w:p w14:paraId="08164E1F" w14:textId="06954ACA" w:rsidR="00177717" w:rsidRDefault="00177717" w:rsidP="00177717">
            <w:pPr>
              <w:pStyle w:val="Normal1"/>
              <w:numPr>
                <w:ilvl w:val="0"/>
                <w:numId w:val="7"/>
              </w:numPr>
              <w:spacing w:before="120" w:after="120"/>
              <w:rPr>
                <w:rFonts w:ascii="Garamond" w:eastAsia="Garamond" w:hAnsi="Garamond" w:cs="Garamond"/>
                <w:sz w:val="22"/>
                <w:szCs w:val="22"/>
              </w:rPr>
            </w:pPr>
            <w:r>
              <w:rPr>
                <w:rFonts w:ascii="Garamond" w:eastAsia="Garamond" w:hAnsi="Garamond" w:cs="Garamond"/>
                <w:sz w:val="22"/>
                <w:szCs w:val="22"/>
              </w:rPr>
              <w:t>Why are there so many new “nano inventions”?</w:t>
            </w:r>
          </w:p>
          <w:p w14:paraId="1A9BF889" w14:textId="77777777" w:rsidR="00177717" w:rsidRPr="001D72A3" w:rsidRDefault="00177717" w:rsidP="00177717">
            <w:pPr>
              <w:pStyle w:val="Normal1"/>
              <w:numPr>
                <w:ilvl w:val="0"/>
                <w:numId w:val="7"/>
              </w:numPr>
              <w:spacing w:before="120" w:after="120"/>
              <w:rPr>
                <w:rFonts w:ascii="Garamond" w:hAnsi="Garamond"/>
                <w:sz w:val="22"/>
                <w:szCs w:val="22"/>
              </w:rPr>
            </w:pPr>
            <w:r>
              <w:rPr>
                <w:rFonts w:ascii="Garamond" w:eastAsia="Garamond" w:hAnsi="Garamond" w:cs="Garamond"/>
                <w:sz w:val="22"/>
                <w:szCs w:val="22"/>
              </w:rPr>
              <w:t xml:space="preserve">How many of these </w:t>
            </w:r>
            <w:r w:rsidR="001D72A3">
              <w:rPr>
                <w:rFonts w:ascii="Garamond" w:eastAsia="Garamond" w:hAnsi="Garamond" w:cs="Garamond"/>
                <w:sz w:val="22"/>
                <w:szCs w:val="22"/>
              </w:rPr>
              <w:t>new inventions are similar?</w:t>
            </w:r>
          </w:p>
          <w:p w14:paraId="41F3D1C9" w14:textId="180CBB13" w:rsidR="001D72A3" w:rsidRPr="00AE1C86" w:rsidRDefault="001D72A3" w:rsidP="00177717">
            <w:pPr>
              <w:pStyle w:val="Normal1"/>
              <w:numPr>
                <w:ilvl w:val="0"/>
                <w:numId w:val="7"/>
              </w:numPr>
              <w:spacing w:before="120" w:after="120"/>
              <w:rPr>
                <w:rFonts w:ascii="Garamond" w:hAnsi="Garamond"/>
                <w:sz w:val="22"/>
                <w:szCs w:val="22"/>
              </w:rPr>
            </w:pPr>
            <w:r>
              <w:rPr>
                <w:rFonts w:ascii="Garamond" w:eastAsia="Garamond" w:hAnsi="Garamond" w:cs="Garamond"/>
                <w:sz w:val="22"/>
                <w:szCs w:val="22"/>
              </w:rPr>
              <w:t>Which inventions are most likely to be widely used by the public?</w:t>
            </w:r>
          </w:p>
        </w:tc>
      </w:tr>
      <w:tr w:rsidR="00030418" w:rsidRPr="00AE1C86" w14:paraId="556A5A68" w14:textId="77777777">
        <w:tc>
          <w:tcPr>
            <w:tcW w:w="1547" w:type="dxa"/>
          </w:tcPr>
          <w:p w14:paraId="12368788" w14:textId="6C9A557E"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lastRenderedPageBreak/>
              <w:t xml:space="preserve">Assessment </w:t>
            </w:r>
            <w:r w:rsidRPr="00AE1C86">
              <w:rPr>
                <w:rFonts w:ascii="Garamond" w:eastAsia="Garamond" w:hAnsi="Garamond" w:cs="Garamond"/>
                <w:b/>
                <w:color w:val="7030A0"/>
                <w:sz w:val="22"/>
                <w:szCs w:val="22"/>
              </w:rPr>
              <w:t>(Required)</w:t>
            </w:r>
          </w:p>
        </w:tc>
        <w:tc>
          <w:tcPr>
            <w:tcW w:w="8029" w:type="dxa"/>
          </w:tcPr>
          <w:p w14:paraId="0DA67C14" w14:textId="77777777" w:rsidR="00937CF8" w:rsidRPr="00C55769" w:rsidRDefault="00D506E2" w:rsidP="00D506E2">
            <w:pPr>
              <w:pStyle w:val="Normal1"/>
              <w:spacing w:before="120" w:after="120"/>
              <w:rPr>
                <w:rFonts w:ascii="Garamond" w:eastAsia="Garamond" w:hAnsi="Garamond" w:cs="Garamond"/>
                <w:b/>
                <w:sz w:val="22"/>
                <w:szCs w:val="22"/>
                <w:u w:val="single"/>
              </w:rPr>
            </w:pPr>
            <w:r w:rsidRPr="00C55769">
              <w:rPr>
                <w:rFonts w:ascii="Garamond" w:eastAsia="Garamond" w:hAnsi="Garamond" w:cs="Garamond"/>
                <w:b/>
                <w:sz w:val="22"/>
                <w:szCs w:val="22"/>
                <w:u w:val="single"/>
              </w:rPr>
              <w:t>Activity #1</w:t>
            </w:r>
          </w:p>
          <w:p w14:paraId="4E2052DE" w14:textId="09BF9967" w:rsidR="00590614" w:rsidRDefault="00590614"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Concept Map</w:t>
            </w:r>
            <w:r w:rsidR="006A273A">
              <w:rPr>
                <w:rFonts w:ascii="Garamond" w:eastAsia="Garamond" w:hAnsi="Garamond" w:cs="Garamond"/>
                <w:sz w:val="22"/>
                <w:szCs w:val="22"/>
              </w:rPr>
              <w:t>/Popplet</w:t>
            </w:r>
          </w:p>
          <w:p w14:paraId="4917FFCA" w14:textId="3E0C0404" w:rsidR="00590614" w:rsidRDefault="00590614"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Lorax Video Questions</w:t>
            </w:r>
          </w:p>
          <w:p w14:paraId="6D01A8DC" w14:textId="77777777" w:rsidR="00937CF8" w:rsidRDefault="00937CF8" w:rsidP="00D506E2">
            <w:pPr>
              <w:pStyle w:val="Normal1"/>
              <w:spacing w:before="120" w:after="120"/>
              <w:rPr>
                <w:rFonts w:ascii="Garamond" w:eastAsia="Garamond" w:hAnsi="Garamond" w:cs="Garamond"/>
                <w:sz w:val="22"/>
                <w:szCs w:val="22"/>
              </w:rPr>
            </w:pPr>
          </w:p>
          <w:p w14:paraId="73B7FC60" w14:textId="77777777" w:rsidR="00937CF8" w:rsidRPr="00C55769" w:rsidRDefault="00937CF8" w:rsidP="00D506E2">
            <w:pPr>
              <w:pStyle w:val="Normal1"/>
              <w:spacing w:before="120" w:after="120"/>
              <w:rPr>
                <w:rFonts w:ascii="Garamond" w:eastAsia="Garamond" w:hAnsi="Garamond" w:cs="Garamond"/>
                <w:b/>
                <w:sz w:val="22"/>
                <w:szCs w:val="22"/>
                <w:u w:val="single"/>
              </w:rPr>
            </w:pPr>
            <w:r w:rsidRPr="00C55769">
              <w:rPr>
                <w:rFonts w:ascii="Garamond" w:eastAsia="Garamond" w:hAnsi="Garamond" w:cs="Garamond"/>
                <w:b/>
                <w:sz w:val="22"/>
                <w:szCs w:val="22"/>
                <w:u w:val="single"/>
              </w:rPr>
              <w:t>Activity #2</w:t>
            </w:r>
          </w:p>
          <w:p w14:paraId="166CA876" w14:textId="61877881" w:rsidR="006A273A" w:rsidRDefault="006A273A"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TPEQEA Summary</w:t>
            </w:r>
          </w:p>
          <w:p w14:paraId="35AB87EA" w14:textId="77777777" w:rsidR="00632655" w:rsidRDefault="00632655"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Student Data Sheet 2A</w:t>
            </w:r>
          </w:p>
          <w:p w14:paraId="1089E956" w14:textId="669FB583" w:rsidR="00632655" w:rsidRDefault="00632655"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Lab Discussion Questions</w:t>
            </w:r>
          </w:p>
          <w:p w14:paraId="3786776A" w14:textId="77777777" w:rsidR="00937CF8" w:rsidRDefault="00937CF8" w:rsidP="00D506E2">
            <w:pPr>
              <w:pStyle w:val="Normal1"/>
              <w:spacing w:before="120" w:after="120"/>
              <w:rPr>
                <w:rFonts w:ascii="Garamond" w:eastAsia="Garamond" w:hAnsi="Garamond" w:cs="Garamond"/>
                <w:sz w:val="22"/>
                <w:szCs w:val="22"/>
              </w:rPr>
            </w:pPr>
          </w:p>
          <w:p w14:paraId="28C612C6" w14:textId="77777777" w:rsidR="00937CF8" w:rsidRDefault="00937CF8" w:rsidP="00D506E2">
            <w:pPr>
              <w:pStyle w:val="Normal1"/>
              <w:spacing w:before="120" w:after="120"/>
              <w:rPr>
                <w:rFonts w:ascii="Garamond" w:eastAsia="Garamond" w:hAnsi="Garamond" w:cs="Garamond"/>
                <w:b/>
                <w:sz w:val="22"/>
                <w:szCs w:val="22"/>
                <w:u w:val="single"/>
              </w:rPr>
            </w:pPr>
            <w:r w:rsidRPr="00C55769">
              <w:rPr>
                <w:rFonts w:ascii="Garamond" w:eastAsia="Garamond" w:hAnsi="Garamond" w:cs="Garamond"/>
                <w:b/>
                <w:sz w:val="22"/>
                <w:szCs w:val="22"/>
                <w:u w:val="single"/>
              </w:rPr>
              <w:t>Activity #3</w:t>
            </w:r>
          </w:p>
          <w:p w14:paraId="6323FB9B" w14:textId="76785A13" w:rsidR="00443D0C" w:rsidRPr="00443D0C" w:rsidRDefault="00443D0C" w:rsidP="00D506E2">
            <w:pPr>
              <w:pStyle w:val="Normal1"/>
              <w:spacing w:before="120" w:after="120"/>
              <w:rPr>
                <w:rFonts w:ascii="Garamond" w:eastAsia="Garamond" w:hAnsi="Garamond" w:cs="Garamond"/>
                <w:sz w:val="22"/>
                <w:szCs w:val="22"/>
              </w:rPr>
            </w:pPr>
            <w:r w:rsidRPr="00443D0C">
              <w:rPr>
                <w:rFonts w:ascii="Garamond" w:eastAsia="Garamond" w:hAnsi="Garamond" w:cs="Garamond"/>
                <w:sz w:val="22"/>
                <w:szCs w:val="22"/>
              </w:rPr>
              <w:t>TPEQEA Summary</w:t>
            </w:r>
          </w:p>
          <w:p w14:paraId="1972575F" w14:textId="7AA53A56" w:rsidR="006F231C" w:rsidRDefault="00C41E4B"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Student Data</w:t>
            </w:r>
            <w:r w:rsidR="006F231C">
              <w:rPr>
                <w:rFonts w:ascii="Garamond" w:eastAsia="Garamond" w:hAnsi="Garamond" w:cs="Garamond"/>
                <w:sz w:val="22"/>
                <w:szCs w:val="22"/>
              </w:rPr>
              <w:t xml:space="preserve"> Sheet</w:t>
            </w:r>
            <w:r>
              <w:rPr>
                <w:rFonts w:ascii="Garamond" w:eastAsia="Garamond" w:hAnsi="Garamond" w:cs="Garamond"/>
                <w:sz w:val="22"/>
                <w:szCs w:val="22"/>
              </w:rPr>
              <w:t xml:space="preserve"> 3A</w:t>
            </w:r>
          </w:p>
          <w:p w14:paraId="528E90FB" w14:textId="5770B76C" w:rsidR="006F231C" w:rsidRPr="006F231C" w:rsidRDefault="00C41E4B"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Lab Discussion Questions Exit Ticket</w:t>
            </w:r>
          </w:p>
          <w:p w14:paraId="711E244E" w14:textId="77777777" w:rsidR="00937CF8" w:rsidRDefault="00937CF8" w:rsidP="00D506E2">
            <w:pPr>
              <w:pStyle w:val="Normal1"/>
              <w:spacing w:before="120" w:after="120"/>
              <w:rPr>
                <w:rFonts w:ascii="Garamond" w:eastAsia="Garamond" w:hAnsi="Garamond" w:cs="Garamond"/>
                <w:sz w:val="22"/>
                <w:szCs w:val="22"/>
              </w:rPr>
            </w:pPr>
          </w:p>
          <w:p w14:paraId="2C63A6A5" w14:textId="77777777" w:rsidR="00937CF8" w:rsidRDefault="00937CF8" w:rsidP="00D506E2">
            <w:pPr>
              <w:pStyle w:val="Normal1"/>
              <w:spacing w:before="120" w:after="120"/>
              <w:rPr>
                <w:rFonts w:ascii="Garamond" w:eastAsia="Garamond" w:hAnsi="Garamond" w:cs="Garamond"/>
                <w:b/>
                <w:sz w:val="22"/>
                <w:szCs w:val="22"/>
                <w:u w:val="single"/>
              </w:rPr>
            </w:pPr>
            <w:r w:rsidRPr="00C55769">
              <w:rPr>
                <w:rFonts w:ascii="Garamond" w:eastAsia="Garamond" w:hAnsi="Garamond" w:cs="Garamond"/>
                <w:b/>
                <w:sz w:val="22"/>
                <w:szCs w:val="22"/>
                <w:u w:val="single"/>
              </w:rPr>
              <w:t>Activity #4</w:t>
            </w:r>
          </w:p>
          <w:p w14:paraId="7D938DF0" w14:textId="77777777" w:rsidR="00F10397" w:rsidRDefault="00F10397"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Brainstorming Chart</w:t>
            </w:r>
          </w:p>
          <w:p w14:paraId="2519449F" w14:textId="01A84B37" w:rsidR="00030418" w:rsidRPr="00CC27D8" w:rsidRDefault="00F10397" w:rsidP="00D506E2">
            <w:pPr>
              <w:pStyle w:val="Normal1"/>
              <w:spacing w:before="120" w:after="120"/>
              <w:rPr>
                <w:rFonts w:ascii="Garamond" w:eastAsia="Garamond" w:hAnsi="Garamond" w:cs="Garamond"/>
                <w:sz w:val="22"/>
                <w:szCs w:val="22"/>
              </w:rPr>
            </w:pPr>
            <w:r>
              <w:rPr>
                <w:rFonts w:ascii="Garamond" w:eastAsia="Garamond" w:hAnsi="Garamond" w:cs="Garamond"/>
                <w:sz w:val="22"/>
                <w:szCs w:val="22"/>
              </w:rPr>
              <w:t>Nano Invention Project Rubric</w:t>
            </w:r>
            <w:r w:rsidR="00CC27D8">
              <w:rPr>
                <w:rFonts w:ascii="Garamond" w:eastAsia="Garamond" w:hAnsi="Garamond" w:cs="Garamond"/>
                <w:sz w:val="22"/>
                <w:szCs w:val="22"/>
              </w:rPr>
              <w:t>s</w:t>
            </w:r>
          </w:p>
        </w:tc>
      </w:tr>
      <w:tr w:rsidR="00030418" w:rsidRPr="00AE1C86" w14:paraId="3B09F1A9" w14:textId="77777777">
        <w:tc>
          <w:tcPr>
            <w:tcW w:w="1547" w:type="dxa"/>
          </w:tcPr>
          <w:p w14:paraId="6C1B2F08" w14:textId="77FBA6AE"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Extension Activities </w:t>
            </w:r>
            <w:r w:rsidRPr="00AE1C86">
              <w:rPr>
                <w:rFonts w:ascii="Garamond" w:eastAsia="Garamond" w:hAnsi="Garamond" w:cs="Garamond"/>
                <w:b/>
                <w:color w:val="00B050"/>
                <w:sz w:val="22"/>
                <w:szCs w:val="22"/>
              </w:rPr>
              <w:t>(Optional)</w:t>
            </w:r>
          </w:p>
          <w:p w14:paraId="69E82B48" w14:textId="77777777" w:rsidR="00030418" w:rsidRPr="00AE1C86" w:rsidRDefault="00030418">
            <w:pPr>
              <w:pStyle w:val="Normal1"/>
              <w:spacing w:before="120" w:after="120"/>
              <w:rPr>
                <w:rFonts w:ascii="Garamond" w:hAnsi="Garamond"/>
                <w:sz w:val="22"/>
                <w:szCs w:val="22"/>
              </w:rPr>
            </w:pPr>
          </w:p>
        </w:tc>
        <w:tc>
          <w:tcPr>
            <w:tcW w:w="8029" w:type="dxa"/>
          </w:tcPr>
          <w:p w14:paraId="0AD16039"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sz w:val="22"/>
                <w:szCs w:val="22"/>
              </w:rPr>
              <w:lastRenderedPageBreak/>
              <w:t>Researchers are currently developing sensors that will be used to monitor and provide information about the health of animals (stress levels, sickness thru blood indicators, etc.) Your group has the following task:</w:t>
            </w:r>
          </w:p>
          <w:p w14:paraId="1D650FE0" w14:textId="167DDE1D"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sz w:val="22"/>
                <w:szCs w:val="22"/>
              </w:rPr>
              <w:lastRenderedPageBreak/>
              <w:t>Using the engineering design process, construct a prototype for your device. You may use the following 3D websites to construct your model (Tinkercad or Sketch Up). Once you have completed your 3D model, we will take a field trip to NC State University. Here, we will have your 3D model printed, as well as tour facilities where nanotechnology and sensors are being developed. Upon return to class, you are required to write a one page r</w:t>
            </w:r>
            <w:r w:rsidR="00217E7D">
              <w:rPr>
                <w:rFonts w:ascii="Garamond" w:eastAsia="Garamond" w:hAnsi="Garamond" w:cs="Garamond"/>
                <w:sz w:val="22"/>
                <w:szCs w:val="22"/>
              </w:rPr>
              <w:t>eflection about your experience.</w:t>
            </w:r>
          </w:p>
          <w:p w14:paraId="491EBB72" w14:textId="77777777" w:rsidR="00030418" w:rsidRPr="00AE1C86" w:rsidRDefault="00030418">
            <w:pPr>
              <w:pStyle w:val="Normal1"/>
              <w:rPr>
                <w:rFonts w:ascii="Garamond" w:hAnsi="Garamond"/>
                <w:sz w:val="22"/>
                <w:szCs w:val="22"/>
              </w:rPr>
            </w:pPr>
          </w:p>
        </w:tc>
      </w:tr>
      <w:tr w:rsidR="00030418" w:rsidRPr="00AE1C86" w14:paraId="3E21F499" w14:textId="77777777" w:rsidTr="008F6CAE">
        <w:trPr>
          <w:trHeight w:val="1268"/>
        </w:trPr>
        <w:tc>
          <w:tcPr>
            <w:tcW w:w="1547" w:type="dxa"/>
          </w:tcPr>
          <w:p w14:paraId="0788B3CB"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lastRenderedPageBreak/>
              <w:t xml:space="preserve">Modifications </w:t>
            </w:r>
            <w:r w:rsidRPr="00AE1C86">
              <w:rPr>
                <w:rFonts w:ascii="Garamond" w:eastAsia="Garamond" w:hAnsi="Garamond" w:cs="Garamond"/>
                <w:b/>
                <w:color w:val="7030A0"/>
                <w:sz w:val="22"/>
                <w:szCs w:val="22"/>
              </w:rPr>
              <w:t>(Required)</w:t>
            </w:r>
          </w:p>
        </w:tc>
        <w:tc>
          <w:tcPr>
            <w:tcW w:w="8029" w:type="dxa"/>
          </w:tcPr>
          <w:p w14:paraId="22662C98"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sz w:val="22"/>
                <w:szCs w:val="22"/>
              </w:rPr>
              <w:t>Modifications can be made as follows:</w:t>
            </w:r>
          </w:p>
          <w:p w14:paraId="155A23F4" w14:textId="00CEB139"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sz w:val="22"/>
                <w:szCs w:val="22"/>
              </w:rPr>
              <w:t xml:space="preserve">ESL/LD: These students may view “Power of Nanotechnology” video regarding important uses of nanotechnology in everyday applications. Students will write down any interesting fact or idea that they viewed in the video. </w:t>
            </w:r>
          </w:p>
        </w:tc>
      </w:tr>
      <w:tr w:rsidR="00030418" w:rsidRPr="00AE1C86" w14:paraId="79977F27" w14:textId="77777777" w:rsidTr="008F6CAE">
        <w:trPr>
          <w:trHeight w:val="1061"/>
        </w:trPr>
        <w:tc>
          <w:tcPr>
            <w:tcW w:w="1547" w:type="dxa"/>
          </w:tcPr>
          <w:p w14:paraId="2E151D21" w14:textId="0109BAE2"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Alternative Assessments </w:t>
            </w:r>
            <w:r w:rsidRPr="00AE1C86">
              <w:rPr>
                <w:rFonts w:ascii="Garamond" w:eastAsia="Garamond" w:hAnsi="Garamond" w:cs="Garamond"/>
                <w:b/>
                <w:color w:val="7030A0"/>
                <w:sz w:val="22"/>
                <w:szCs w:val="22"/>
              </w:rPr>
              <w:t>(Required)</w:t>
            </w:r>
          </w:p>
        </w:tc>
        <w:tc>
          <w:tcPr>
            <w:tcW w:w="8029" w:type="dxa"/>
          </w:tcPr>
          <w:p w14:paraId="7B0B3FB2" w14:textId="64BB8750"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sz w:val="22"/>
                <w:szCs w:val="22"/>
              </w:rPr>
              <w:t>The alternate assessment will be for students to construct a concept map of vocabulary words that they learned in the unit. You will provide them with the concept m</w:t>
            </w:r>
            <w:r w:rsidR="008F6CAE">
              <w:rPr>
                <w:rFonts w:ascii="Garamond" w:eastAsia="Garamond" w:hAnsi="Garamond" w:cs="Garamond"/>
                <w:sz w:val="22"/>
                <w:szCs w:val="22"/>
              </w:rPr>
              <w:t>ap template, as well as the voca</w:t>
            </w:r>
            <w:r w:rsidRPr="00AE1C86">
              <w:rPr>
                <w:rFonts w:ascii="Garamond" w:eastAsia="Garamond" w:hAnsi="Garamond" w:cs="Garamond"/>
                <w:sz w:val="22"/>
                <w:szCs w:val="22"/>
              </w:rPr>
              <w:t xml:space="preserve">bulary words that should be used. </w:t>
            </w:r>
          </w:p>
        </w:tc>
      </w:tr>
      <w:tr w:rsidR="00030418" w:rsidRPr="00AE1C86" w14:paraId="42DDE38B" w14:textId="77777777">
        <w:tc>
          <w:tcPr>
            <w:tcW w:w="1547" w:type="dxa"/>
          </w:tcPr>
          <w:p w14:paraId="43F60629" w14:textId="77777777" w:rsidR="00030418" w:rsidRPr="00AE1C86" w:rsidRDefault="004B5231">
            <w:pPr>
              <w:pStyle w:val="Normal1"/>
              <w:spacing w:before="120"/>
              <w:rPr>
                <w:rFonts w:ascii="Garamond" w:hAnsi="Garamond"/>
                <w:sz w:val="22"/>
                <w:szCs w:val="22"/>
              </w:rPr>
            </w:pPr>
            <w:r w:rsidRPr="00AE1C86">
              <w:rPr>
                <w:rFonts w:ascii="Garamond" w:eastAsia="Garamond" w:hAnsi="Garamond" w:cs="Garamond"/>
                <w:b/>
                <w:sz w:val="22"/>
                <w:szCs w:val="22"/>
              </w:rPr>
              <w:t xml:space="preserve">References </w:t>
            </w:r>
            <w:r w:rsidRPr="00AE1C86">
              <w:rPr>
                <w:rFonts w:ascii="Garamond" w:eastAsia="Garamond" w:hAnsi="Garamond" w:cs="Garamond"/>
                <w:b/>
                <w:color w:val="7030A0"/>
                <w:sz w:val="22"/>
                <w:szCs w:val="22"/>
              </w:rPr>
              <w:t>(Required)</w:t>
            </w:r>
          </w:p>
        </w:tc>
        <w:tc>
          <w:tcPr>
            <w:tcW w:w="8029" w:type="dxa"/>
          </w:tcPr>
          <w:p w14:paraId="50572AA3" w14:textId="77777777" w:rsidR="00030418" w:rsidRPr="00AE1C86" w:rsidRDefault="004B5231">
            <w:pPr>
              <w:pStyle w:val="Normal1"/>
              <w:spacing w:before="120" w:after="120"/>
              <w:rPr>
                <w:rFonts w:ascii="Garamond" w:hAnsi="Garamond"/>
                <w:sz w:val="22"/>
                <w:szCs w:val="22"/>
              </w:rPr>
            </w:pPr>
            <w:r w:rsidRPr="00AE1C86">
              <w:rPr>
                <w:rFonts w:ascii="Garamond" w:eastAsia="Times New Roman" w:hAnsi="Garamond" w:cs="Times New Roman"/>
                <w:i/>
                <w:sz w:val="22"/>
                <w:szCs w:val="22"/>
              </w:rPr>
              <w:t>Jones, M. Gail. Nanoscale Science: Activities for Grades 6-12. Arlington, VA: NSTA, 2007</w:t>
            </w:r>
          </w:p>
          <w:p w14:paraId="3B0B7D97" w14:textId="77777777" w:rsidR="00030418" w:rsidRPr="00AE1C86" w:rsidRDefault="004B5231">
            <w:pPr>
              <w:pStyle w:val="Normal1"/>
              <w:spacing w:before="120" w:after="120"/>
              <w:rPr>
                <w:rFonts w:ascii="Garamond" w:hAnsi="Garamond"/>
                <w:sz w:val="22"/>
                <w:szCs w:val="22"/>
              </w:rPr>
            </w:pPr>
            <w:r w:rsidRPr="00AE1C86">
              <w:rPr>
                <w:rFonts w:ascii="Garamond" w:eastAsia="Times New Roman" w:hAnsi="Garamond" w:cs="Times New Roman"/>
                <w:i/>
                <w:sz w:val="22"/>
                <w:szCs w:val="22"/>
              </w:rPr>
              <w:t>Aono, Masakazu, and Tomihiro Hashizume. Nanoscale Science:. Tokyo: JJAP, 1993</w:t>
            </w:r>
          </w:p>
        </w:tc>
      </w:tr>
      <w:tr w:rsidR="00030418" w:rsidRPr="00AE1C86" w14:paraId="7B831DAB" w14:textId="77777777" w:rsidTr="008F6CAE">
        <w:trPr>
          <w:trHeight w:val="638"/>
        </w:trPr>
        <w:tc>
          <w:tcPr>
            <w:tcW w:w="1547" w:type="dxa"/>
          </w:tcPr>
          <w:p w14:paraId="556F3598" w14:textId="77777777" w:rsidR="00030418" w:rsidRPr="00AE1C86" w:rsidRDefault="004B5231">
            <w:pPr>
              <w:pStyle w:val="Normal1"/>
              <w:spacing w:before="120" w:after="120"/>
              <w:rPr>
                <w:rFonts w:ascii="Garamond" w:hAnsi="Garamond"/>
                <w:sz w:val="22"/>
                <w:szCs w:val="22"/>
              </w:rPr>
            </w:pPr>
            <w:r w:rsidRPr="00AE1C86">
              <w:rPr>
                <w:rFonts w:ascii="Garamond" w:eastAsia="Garamond" w:hAnsi="Garamond" w:cs="Garamond"/>
                <w:b/>
                <w:sz w:val="22"/>
                <w:szCs w:val="22"/>
              </w:rPr>
              <w:t xml:space="preserve">Comments </w:t>
            </w:r>
            <w:r w:rsidRPr="00AE1C86">
              <w:rPr>
                <w:rFonts w:ascii="Garamond" w:eastAsia="Garamond" w:hAnsi="Garamond" w:cs="Garamond"/>
                <w:b/>
                <w:color w:val="7030A0"/>
                <w:sz w:val="22"/>
                <w:szCs w:val="22"/>
              </w:rPr>
              <w:t>(Required)</w:t>
            </w:r>
            <w:r w:rsidRPr="00AE1C86">
              <w:rPr>
                <w:rFonts w:ascii="Garamond" w:eastAsia="Garamond" w:hAnsi="Garamond" w:cs="Garamond"/>
                <w:b/>
                <w:sz w:val="22"/>
                <w:szCs w:val="22"/>
              </w:rPr>
              <w:t xml:space="preserve"> </w:t>
            </w:r>
          </w:p>
        </w:tc>
        <w:tc>
          <w:tcPr>
            <w:tcW w:w="8029" w:type="dxa"/>
          </w:tcPr>
          <w:p w14:paraId="2667E9DA" w14:textId="711E8180" w:rsidR="00030418" w:rsidRPr="00AE1C86" w:rsidRDefault="00B4463A">
            <w:pPr>
              <w:pStyle w:val="Normal1"/>
              <w:rPr>
                <w:rFonts w:ascii="Garamond" w:hAnsi="Garamond"/>
                <w:sz w:val="22"/>
                <w:szCs w:val="22"/>
              </w:rPr>
            </w:pPr>
            <w:r>
              <w:rPr>
                <w:rFonts w:ascii="Garamond" w:hAnsi="Garamond"/>
                <w:sz w:val="22"/>
                <w:szCs w:val="22"/>
              </w:rPr>
              <w:t xml:space="preserve">The lesson plan is made for </w:t>
            </w:r>
            <w:r w:rsidR="008B5FFE">
              <w:rPr>
                <w:rFonts w:ascii="Garamond" w:hAnsi="Garamond"/>
                <w:sz w:val="22"/>
                <w:szCs w:val="22"/>
              </w:rPr>
              <w:t xml:space="preserve">a unit in </w:t>
            </w:r>
            <w:r>
              <w:rPr>
                <w:rFonts w:ascii="Garamond" w:hAnsi="Garamond"/>
                <w:sz w:val="22"/>
                <w:szCs w:val="22"/>
              </w:rPr>
              <w:t xml:space="preserve">Earth/Environmental Science classes, but it can also be adapted for Biology and AP Environmental Science classes. </w:t>
            </w:r>
          </w:p>
        </w:tc>
      </w:tr>
    </w:tbl>
    <w:p w14:paraId="6479D70E" w14:textId="77777777" w:rsidR="00980AEB" w:rsidRPr="00413F5D" w:rsidRDefault="00980AEB" w:rsidP="00CB2DD0">
      <w:bookmarkStart w:id="1" w:name="_GoBack"/>
      <w:bookmarkEnd w:id="1"/>
    </w:p>
    <w:sectPr w:rsidR="00980AEB" w:rsidRPr="00413F5D">
      <w:headerReference w:type="default" r:id="rId12"/>
      <w:foot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D9FDC" w14:textId="77777777" w:rsidR="005C1B62" w:rsidRDefault="005C1B62">
      <w:pPr>
        <w:spacing w:after="0" w:line="240" w:lineRule="auto"/>
      </w:pPr>
      <w:r>
        <w:separator/>
      </w:r>
    </w:p>
  </w:endnote>
  <w:endnote w:type="continuationSeparator" w:id="0">
    <w:p w14:paraId="1CA21D42" w14:textId="77777777" w:rsidR="005C1B62" w:rsidRDefault="005C1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1AEC8" w14:textId="3ED43076" w:rsidR="00CC27D8" w:rsidRDefault="00CC27D8">
    <w:pPr>
      <w:pStyle w:val="Normal1"/>
      <w:tabs>
        <w:tab w:val="center" w:pos="4680"/>
        <w:tab w:val="right" w:pos="9360"/>
      </w:tabs>
      <w:spacing w:after="0" w:line="240" w:lineRule="auto"/>
    </w:pPr>
    <w:r>
      <w:t>March 1, 2015</w:t>
    </w:r>
    <w:r>
      <w:tab/>
    </w:r>
    <w:r>
      <w:tab/>
    </w:r>
    <w:r>
      <w:rPr>
        <w:noProof/>
      </w:rPr>
      <w:drawing>
        <wp:anchor distT="0" distB="0" distL="114300" distR="114300" simplePos="0" relativeHeight="251658240" behindDoc="0" locked="0" layoutInCell="0" hidden="0" allowOverlap="0" wp14:anchorId="36A9C2AD" wp14:editId="299E35E6">
          <wp:simplePos x="0" y="0"/>
          <wp:positionH relativeFrom="margin">
            <wp:posOffset>4995545</wp:posOffset>
          </wp:positionH>
          <wp:positionV relativeFrom="paragraph">
            <wp:posOffset>-221614</wp:posOffset>
          </wp:positionV>
          <wp:extent cx="1034415" cy="614045"/>
          <wp:effectExtent l="0" t="0" r="0" b="0"/>
          <wp:wrapSquare wrapText="bothSides" distT="0" distB="0" distL="114300" distR="11430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
                  <a:srcRect/>
                  <a:stretch>
                    <a:fillRect/>
                  </a:stretch>
                </pic:blipFill>
                <pic:spPr>
                  <a:xfrm>
                    <a:off x="0" y="0"/>
                    <a:ext cx="1034415" cy="614045"/>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5779C" w14:textId="77777777" w:rsidR="005C1B62" w:rsidRDefault="005C1B62">
      <w:pPr>
        <w:spacing w:after="0" w:line="240" w:lineRule="auto"/>
      </w:pPr>
      <w:r>
        <w:separator/>
      </w:r>
    </w:p>
  </w:footnote>
  <w:footnote w:type="continuationSeparator" w:id="0">
    <w:p w14:paraId="2803F10C" w14:textId="77777777" w:rsidR="005C1B62" w:rsidRDefault="005C1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6767B" w14:textId="63FF7A9A" w:rsidR="00CC27D8" w:rsidRDefault="00CC27D8">
    <w:pPr>
      <w:pStyle w:val="Normal1"/>
      <w:spacing w:before="120" w:after="120" w:line="240" w:lineRule="auto"/>
      <w:jc w:val="center"/>
    </w:pPr>
    <w:r>
      <w:rPr>
        <w:rFonts w:ascii="Garamond" w:eastAsia="Garamond" w:hAnsi="Garamond" w:cs="Garamond"/>
        <w:b/>
        <w:sz w:val="28"/>
      </w:rPr>
      <w:t xml:space="preserve">Kenan Fellow/ASSIST Lesson Plan </w:t>
    </w:r>
  </w:p>
  <w:p w14:paraId="077C50DC" w14:textId="77777777" w:rsidR="00CC27D8" w:rsidRDefault="00CC27D8">
    <w:pPr>
      <w:pStyle w:val="Normal1"/>
      <w:tabs>
        <w:tab w:val="center" w:pos="4680"/>
        <w:tab w:val="right" w:pos="9360"/>
      </w:tabs>
      <w:spacing w:after="0" w:line="240" w:lineRule="auto"/>
    </w:pPr>
  </w:p>
  <w:p w14:paraId="4736CB48" w14:textId="77777777" w:rsidR="00CC27D8" w:rsidRDefault="00CC27D8">
    <w:pPr>
      <w:pStyle w:val="Normal1"/>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AEC"/>
    <w:multiLevelType w:val="multilevel"/>
    <w:tmpl w:val="59AA359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9494D"/>
    <w:multiLevelType w:val="multilevel"/>
    <w:tmpl w:val="A7980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2B0F42"/>
    <w:multiLevelType w:val="multilevel"/>
    <w:tmpl w:val="03CE5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D22568"/>
    <w:multiLevelType w:val="multilevel"/>
    <w:tmpl w:val="73F2A7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0AE7096"/>
    <w:multiLevelType w:val="hybridMultilevel"/>
    <w:tmpl w:val="56A6B850"/>
    <w:lvl w:ilvl="0" w:tplc="5C9893FA">
      <w:numFmt w:val="bullet"/>
      <w:lvlText w:val="-"/>
      <w:lvlJc w:val="left"/>
      <w:pPr>
        <w:ind w:left="720" w:hanging="360"/>
      </w:pPr>
      <w:rPr>
        <w:rFonts w:ascii="Garamond" w:eastAsia="Calibri" w:hAnsi="Garamond"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A25895"/>
    <w:multiLevelType w:val="multilevel"/>
    <w:tmpl w:val="4268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3D6291"/>
    <w:multiLevelType w:val="multilevel"/>
    <w:tmpl w:val="48C88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6272AB"/>
    <w:multiLevelType w:val="hybridMultilevel"/>
    <w:tmpl w:val="FE78E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BA40DF"/>
    <w:multiLevelType w:val="multilevel"/>
    <w:tmpl w:val="EF92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8F12A8"/>
    <w:multiLevelType w:val="hybridMultilevel"/>
    <w:tmpl w:val="8F7E59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A144C7"/>
    <w:multiLevelType w:val="hybridMultilevel"/>
    <w:tmpl w:val="82567EBC"/>
    <w:lvl w:ilvl="0" w:tplc="8E442E28">
      <w:start w:val="1"/>
      <w:numFmt w:val="decimal"/>
      <w:lvlText w:val="%1."/>
      <w:lvlJc w:val="left"/>
      <w:pPr>
        <w:tabs>
          <w:tab w:val="num" w:pos="720"/>
        </w:tabs>
        <w:ind w:left="720" w:hanging="360"/>
      </w:pPr>
    </w:lvl>
    <w:lvl w:ilvl="1" w:tplc="076278A8" w:tentative="1">
      <w:start w:val="1"/>
      <w:numFmt w:val="decimal"/>
      <w:lvlText w:val="%2."/>
      <w:lvlJc w:val="left"/>
      <w:pPr>
        <w:tabs>
          <w:tab w:val="num" w:pos="1440"/>
        </w:tabs>
        <w:ind w:left="1440" w:hanging="360"/>
      </w:pPr>
    </w:lvl>
    <w:lvl w:ilvl="2" w:tplc="2CB44CD2" w:tentative="1">
      <w:start w:val="1"/>
      <w:numFmt w:val="decimal"/>
      <w:lvlText w:val="%3."/>
      <w:lvlJc w:val="left"/>
      <w:pPr>
        <w:tabs>
          <w:tab w:val="num" w:pos="2160"/>
        </w:tabs>
        <w:ind w:left="2160" w:hanging="360"/>
      </w:pPr>
    </w:lvl>
    <w:lvl w:ilvl="3" w:tplc="9AC4F734" w:tentative="1">
      <w:start w:val="1"/>
      <w:numFmt w:val="decimal"/>
      <w:lvlText w:val="%4."/>
      <w:lvlJc w:val="left"/>
      <w:pPr>
        <w:tabs>
          <w:tab w:val="num" w:pos="2880"/>
        </w:tabs>
        <w:ind w:left="2880" w:hanging="360"/>
      </w:pPr>
    </w:lvl>
    <w:lvl w:ilvl="4" w:tplc="29C23DE4" w:tentative="1">
      <w:start w:val="1"/>
      <w:numFmt w:val="decimal"/>
      <w:lvlText w:val="%5."/>
      <w:lvlJc w:val="left"/>
      <w:pPr>
        <w:tabs>
          <w:tab w:val="num" w:pos="3600"/>
        </w:tabs>
        <w:ind w:left="3600" w:hanging="360"/>
      </w:pPr>
    </w:lvl>
    <w:lvl w:ilvl="5" w:tplc="E12AC64E" w:tentative="1">
      <w:start w:val="1"/>
      <w:numFmt w:val="decimal"/>
      <w:lvlText w:val="%6."/>
      <w:lvlJc w:val="left"/>
      <w:pPr>
        <w:tabs>
          <w:tab w:val="num" w:pos="4320"/>
        </w:tabs>
        <w:ind w:left="4320" w:hanging="360"/>
      </w:pPr>
    </w:lvl>
    <w:lvl w:ilvl="6" w:tplc="581448C6" w:tentative="1">
      <w:start w:val="1"/>
      <w:numFmt w:val="decimal"/>
      <w:lvlText w:val="%7."/>
      <w:lvlJc w:val="left"/>
      <w:pPr>
        <w:tabs>
          <w:tab w:val="num" w:pos="5040"/>
        </w:tabs>
        <w:ind w:left="5040" w:hanging="360"/>
      </w:pPr>
    </w:lvl>
    <w:lvl w:ilvl="7" w:tplc="680610EC" w:tentative="1">
      <w:start w:val="1"/>
      <w:numFmt w:val="decimal"/>
      <w:lvlText w:val="%8."/>
      <w:lvlJc w:val="left"/>
      <w:pPr>
        <w:tabs>
          <w:tab w:val="num" w:pos="5760"/>
        </w:tabs>
        <w:ind w:left="5760" w:hanging="360"/>
      </w:pPr>
    </w:lvl>
    <w:lvl w:ilvl="8" w:tplc="7008490C" w:tentative="1">
      <w:start w:val="1"/>
      <w:numFmt w:val="decimal"/>
      <w:lvlText w:val="%9."/>
      <w:lvlJc w:val="left"/>
      <w:pPr>
        <w:tabs>
          <w:tab w:val="num" w:pos="6480"/>
        </w:tabs>
        <w:ind w:left="6480" w:hanging="360"/>
      </w:pPr>
    </w:lvl>
  </w:abstractNum>
  <w:abstractNum w:abstractNumId="11" w15:restartNumberingAfterBreak="0">
    <w:nsid w:val="4A3C2642"/>
    <w:multiLevelType w:val="multilevel"/>
    <w:tmpl w:val="C3F4D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605286"/>
    <w:multiLevelType w:val="hybridMultilevel"/>
    <w:tmpl w:val="3D868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6F6ABA"/>
    <w:multiLevelType w:val="multilevel"/>
    <w:tmpl w:val="518E2AE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3E758D"/>
    <w:multiLevelType w:val="hybridMultilevel"/>
    <w:tmpl w:val="D5B2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53223D"/>
    <w:multiLevelType w:val="hybridMultilevel"/>
    <w:tmpl w:val="8858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4158B8"/>
    <w:multiLevelType w:val="hybridMultilevel"/>
    <w:tmpl w:val="EA904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891B02"/>
    <w:multiLevelType w:val="multilevel"/>
    <w:tmpl w:val="A1EAF86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7AF71D5E"/>
    <w:multiLevelType w:val="multilevel"/>
    <w:tmpl w:val="94168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9A40D8"/>
    <w:multiLevelType w:val="hybridMultilevel"/>
    <w:tmpl w:val="226E1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10"/>
  </w:num>
  <w:num w:numId="4">
    <w:abstractNumId w:val="4"/>
  </w:num>
  <w:num w:numId="5">
    <w:abstractNumId w:val="6"/>
  </w:num>
  <w:num w:numId="6">
    <w:abstractNumId w:val="16"/>
  </w:num>
  <w:num w:numId="7">
    <w:abstractNumId w:val="7"/>
  </w:num>
  <w:num w:numId="8">
    <w:abstractNumId w:val="5"/>
  </w:num>
  <w:num w:numId="9">
    <w:abstractNumId w:val="2"/>
  </w:num>
  <w:num w:numId="10">
    <w:abstractNumId w:val="9"/>
  </w:num>
  <w:num w:numId="11">
    <w:abstractNumId w:val="19"/>
  </w:num>
  <w:num w:numId="12">
    <w:abstractNumId w:val="12"/>
  </w:num>
  <w:num w:numId="13">
    <w:abstractNumId w:val="1"/>
  </w:num>
  <w:num w:numId="14">
    <w:abstractNumId w:val="18"/>
  </w:num>
  <w:num w:numId="15">
    <w:abstractNumId w:val="8"/>
  </w:num>
  <w:num w:numId="16">
    <w:abstractNumId w:val="15"/>
  </w:num>
  <w:num w:numId="17">
    <w:abstractNumId w:val="14"/>
  </w:num>
  <w:num w:numId="18">
    <w:abstractNumId w:val="13"/>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418"/>
    <w:rsid w:val="0002100A"/>
    <w:rsid w:val="00023072"/>
    <w:rsid w:val="00030418"/>
    <w:rsid w:val="0006025D"/>
    <w:rsid w:val="0008582D"/>
    <w:rsid w:val="000A48A4"/>
    <w:rsid w:val="000D7EC8"/>
    <w:rsid w:val="00103A1E"/>
    <w:rsid w:val="001308AF"/>
    <w:rsid w:val="0013676F"/>
    <w:rsid w:val="00166CEA"/>
    <w:rsid w:val="00170308"/>
    <w:rsid w:val="00170766"/>
    <w:rsid w:val="00177717"/>
    <w:rsid w:val="0019273E"/>
    <w:rsid w:val="001B1C5D"/>
    <w:rsid w:val="001B59EA"/>
    <w:rsid w:val="001D72A3"/>
    <w:rsid w:val="001E4F33"/>
    <w:rsid w:val="002111FE"/>
    <w:rsid w:val="00217E7D"/>
    <w:rsid w:val="00251CAC"/>
    <w:rsid w:val="00251EC1"/>
    <w:rsid w:val="00251F68"/>
    <w:rsid w:val="0025239C"/>
    <w:rsid w:val="00264DA3"/>
    <w:rsid w:val="00270BAE"/>
    <w:rsid w:val="00272868"/>
    <w:rsid w:val="002914CA"/>
    <w:rsid w:val="002945C8"/>
    <w:rsid w:val="002A7836"/>
    <w:rsid w:val="002F2D0A"/>
    <w:rsid w:val="0030190B"/>
    <w:rsid w:val="00302BA6"/>
    <w:rsid w:val="00343BC5"/>
    <w:rsid w:val="00350C1D"/>
    <w:rsid w:val="0037610D"/>
    <w:rsid w:val="00386739"/>
    <w:rsid w:val="003A2C95"/>
    <w:rsid w:val="003B55CD"/>
    <w:rsid w:val="003B6428"/>
    <w:rsid w:val="003E1957"/>
    <w:rsid w:val="00401D5A"/>
    <w:rsid w:val="00410AF1"/>
    <w:rsid w:val="00413F5D"/>
    <w:rsid w:val="00432BC4"/>
    <w:rsid w:val="00443D0C"/>
    <w:rsid w:val="00453A43"/>
    <w:rsid w:val="00477C7D"/>
    <w:rsid w:val="004B10DD"/>
    <w:rsid w:val="004B5231"/>
    <w:rsid w:val="004E5498"/>
    <w:rsid w:val="004E76ED"/>
    <w:rsid w:val="004F2C59"/>
    <w:rsid w:val="00566D01"/>
    <w:rsid w:val="00581D45"/>
    <w:rsid w:val="005837DC"/>
    <w:rsid w:val="00585C16"/>
    <w:rsid w:val="00590614"/>
    <w:rsid w:val="00591060"/>
    <w:rsid w:val="00594C85"/>
    <w:rsid w:val="005C1B62"/>
    <w:rsid w:val="005C1E58"/>
    <w:rsid w:val="005C6AA5"/>
    <w:rsid w:val="005F4A86"/>
    <w:rsid w:val="005F601D"/>
    <w:rsid w:val="006277E6"/>
    <w:rsid w:val="00632655"/>
    <w:rsid w:val="006419AA"/>
    <w:rsid w:val="00642C89"/>
    <w:rsid w:val="00661556"/>
    <w:rsid w:val="00667A11"/>
    <w:rsid w:val="00692F30"/>
    <w:rsid w:val="006A273A"/>
    <w:rsid w:val="006B00A9"/>
    <w:rsid w:val="006B20FC"/>
    <w:rsid w:val="006B5A7D"/>
    <w:rsid w:val="006C42C8"/>
    <w:rsid w:val="006C6F0F"/>
    <w:rsid w:val="006C75E3"/>
    <w:rsid w:val="006E6297"/>
    <w:rsid w:val="006F231C"/>
    <w:rsid w:val="007162CC"/>
    <w:rsid w:val="00716746"/>
    <w:rsid w:val="007169B0"/>
    <w:rsid w:val="00731764"/>
    <w:rsid w:val="0074552B"/>
    <w:rsid w:val="007518BF"/>
    <w:rsid w:val="0079709C"/>
    <w:rsid w:val="00817A1F"/>
    <w:rsid w:val="00852DD0"/>
    <w:rsid w:val="00852F88"/>
    <w:rsid w:val="00864955"/>
    <w:rsid w:val="008830C5"/>
    <w:rsid w:val="0089448A"/>
    <w:rsid w:val="008B5FFE"/>
    <w:rsid w:val="008E2728"/>
    <w:rsid w:val="008F6CAE"/>
    <w:rsid w:val="0093518C"/>
    <w:rsid w:val="00937CF8"/>
    <w:rsid w:val="009565FB"/>
    <w:rsid w:val="009608E1"/>
    <w:rsid w:val="00980AEB"/>
    <w:rsid w:val="0099390D"/>
    <w:rsid w:val="009E5868"/>
    <w:rsid w:val="009F7A32"/>
    <w:rsid w:val="00A037C7"/>
    <w:rsid w:val="00A257EC"/>
    <w:rsid w:val="00A67392"/>
    <w:rsid w:val="00A85E37"/>
    <w:rsid w:val="00AC7DCE"/>
    <w:rsid w:val="00AD302A"/>
    <w:rsid w:val="00AE1C86"/>
    <w:rsid w:val="00AE6D9D"/>
    <w:rsid w:val="00B03EFF"/>
    <w:rsid w:val="00B26AFE"/>
    <w:rsid w:val="00B4463A"/>
    <w:rsid w:val="00B653DC"/>
    <w:rsid w:val="00B67277"/>
    <w:rsid w:val="00B80494"/>
    <w:rsid w:val="00B8298F"/>
    <w:rsid w:val="00BB5F87"/>
    <w:rsid w:val="00BB72BE"/>
    <w:rsid w:val="00BC208D"/>
    <w:rsid w:val="00C01CAE"/>
    <w:rsid w:val="00C0373E"/>
    <w:rsid w:val="00C10183"/>
    <w:rsid w:val="00C41E4B"/>
    <w:rsid w:val="00C55769"/>
    <w:rsid w:val="00C76C77"/>
    <w:rsid w:val="00CB2DD0"/>
    <w:rsid w:val="00CC27D8"/>
    <w:rsid w:val="00CC2D1E"/>
    <w:rsid w:val="00D13C85"/>
    <w:rsid w:val="00D506E2"/>
    <w:rsid w:val="00D65B4F"/>
    <w:rsid w:val="00D6796B"/>
    <w:rsid w:val="00D75EE0"/>
    <w:rsid w:val="00DB1DFC"/>
    <w:rsid w:val="00DC733A"/>
    <w:rsid w:val="00DD6488"/>
    <w:rsid w:val="00E138BE"/>
    <w:rsid w:val="00E343F4"/>
    <w:rsid w:val="00E46514"/>
    <w:rsid w:val="00E46B7F"/>
    <w:rsid w:val="00E6059C"/>
    <w:rsid w:val="00E62FE1"/>
    <w:rsid w:val="00E62FF9"/>
    <w:rsid w:val="00E75D74"/>
    <w:rsid w:val="00E84FF4"/>
    <w:rsid w:val="00EA3A5D"/>
    <w:rsid w:val="00F05317"/>
    <w:rsid w:val="00F07BCE"/>
    <w:rsid w:val="00F10397"/>
    <w:rsid w:val="00F46D85"/>
    <w:rsid w:val="00F53985"/>
    <w:rsid w:val="00F572E7"/>
    <w:rsid w:val="00F61D6E"/>
    <w:rsid w:val="00F82E4F"/>
    <w:rsid w:val="00FB072C"/>
    <w:rsid w:val="00FC4BB0"/>
    <w:rsid w:val="00FD4FD3"/>
    <w:rsid w:val="00FF2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BB6CF"/>
  <w15:docId w15:val="{85C1F447-C541-475D-8BCC-E1856E814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sz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rPr>
  </w:style>
  <w:style w:type="paragraph" w:styleId="Heading7">
    <w:name w:val="heading 7"/>
    <w:basedOn w:val="Normal"/>
    <w:next w:val="Normal"/>
    <w:link w:val="Heading7Char"/>
    <w:uiPriority w:val="9"/>
    <w:unhideWhenUsed/>
    <w:qFormat/>
    <w:rsid w:val="00D13C8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pPr>
      <w:spacing w:after="0" w:line="240" w:lineRule="auto"/>
    </w:pPr>
    <w:rPr>
      <w:sz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rPr>
    <w:tblPr>
      <w:tblStyleRowBandSize w:val="1"/>
      <w:tblStyleColBandSize w:val="1"/>
      <w:tblCellMar>
        <w:left w:w="115" w:type="dxa"/>
        <w:right w:w="115" w:type="dxa"/>
      </w:tblCellMar>
    </w:tblPr>
  </w:style>
  <w:style w:type="table" w:customStyle="1" w:styleId="a1">
    <w:basedOn w:val="TableNormal"/>
    <w:pPr>
      <w:spacing w:after="0" w:line="240" w:lineRule="auto"/>
    </w:pPr>
    <w:rPr>
      <w:sz w:val="20"/>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79709C"/>
    <w:rPr>
      <w:color w:val="0000FF" w:themeColor="hyperlink"/>
      <w:u w:val="single"/>
    </w:rPr>
  </w:style>
  <w:style w:type="paragraph" w:styleId="Header">
    <w:name w:val="header"/>
    <w:basedOn w:val="Normal"/>
    <w:link w:val="HeaderChar"/>
    <w:uiPriority w:val="99"/>
    <w:unhideWhenUsed/>
    <w:rsid w:val="00270B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BAE"/>
  </w:style>
  <w:style w:type="paragraph" w:styleId="Footer">
    <w:name w:val="footer"/>
    <w:basedOn w:val="Normal"/>
    <w:link w:val="FooterChar"/>
    <w:uiPriority w:val="99"/>
    <w:unhideWhenUsed/>
    <w:rsid w:val="00270B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BAE"/>
  </w:style>
  <w:style w:type="paragraph" w:styleId="BalloonText">
    <w:name w:val="Balloon Text"/>
    <w:basedOn w:val="Normal"/>
    <w:link w:val="BalloonTextChar"/>
    <w:uiPriority w:val="99"/>
    <w:semiHidden/>
    <w:unhideWhenUsed/>
    <w:rsid w:val="006B0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0A9"/>
    <w:rPr>
      <w:rFonts w:ascii="Tahoma" w:hAnsi="Tahoma" w:cs="Tahoma"/>
      <w:sz w:val="16"/>
      <w:szCs w:val="16"/>
    </w:rPr>
  </w:style>
  <w:style w:type="character" w:styleId="CommentReference">
    <w:name w:val="annotation reference"/>
    <w:basedOn w:val="DefaultParagraphFont"/>
    <w:uiPriority w:val="99"/>
    <w:semiHidden/>
    <w:unhideWhenUsed/>
    <w:rsid w:val="006B00A9"/>
    <w:rPr>
      <w:sz w:val="16"/>
      <w:szCs w:val="16"/>
    </w:rPr>
  </w:style>
  <w:style w:type="paragraph" w:styleId="CommentText">
    <w:name w:val="annotation text"/>
    <w:basedOn w:val="Normal"/>
    <w:link w:val="CommentTextChar"/>
    <w:uiPriority w:val="99"/>
    <w:semiHidden/>
    <w:unhideWhenUsed/>
    <w:rsid w:val="006B00A9"/>
    <w:pPr>
      <w:spacing w:line="240" w:lineRule="auto"/>
    </w:pPr>
    <w:rPr>
      <w:sz w:val="20"/>
    </w:rPr>
  </w:style>
  <w:style w:type="character" w:customStyle="1" w:styleId="CommentTextChar">
    <w:name w:val="Comment Text Char"/>
    <w:basedOn w:val="DefaultParagraphFont"/>
    <w:link w:val="CommentText"/>
    <w:uiPriority w:val="99"/>
    <w:semiHidden/>
    <w:rsid w:val="006B00A9"/>
    <w:rPr>
      <w:sz w:val="20"/>
    </w:rPr>
  </w:style>
  <w:style w:type="paragraph" w:styleId="CommentSubject">
    <w:name w:val="annotation subject"/>
    <w:basedOn w:val="CommentText"/>
    <w:next w:val="CommentText"/>
    <w:link w:val="CommentSubjectChar"/>
    <w:uiPriority w:val="99"/>
    <w:semiHidden/>
    <w:unhideWhenUsed/>
    <w:rsid w:val="006B00A9"/>
    <w:rPr>
      <w:b/>
      <w:bCs/>
    </w:rPr>
  </w:style>
  <w:style w:type="character" w:customStyle="1" w:styleId="CommentSubjectChar">
    <w:name w:val="Comment Subject Char"/>
    <w:basedOn w:val="CommentTextChar"/>
    <w:link w:val="CommentSubject"/>
    <w:uiPriority w:val="99"/>
    <w:semiHidden/>
    <w:rsid w:val="006B00A9"/>
    <w:rPr>
      <w:b/>
      <w:bCs/>
      <w:sz w:val="20"/>
    </w:rPr>
  </w:style>
  <w:style w:type="paragraph" w:styleId="ListParagraph">
    <w:name w:val="List Paragraph"/>
    <w:basedOn w:val="Normal"/>
    <w:uiPriority w:val="34"/>
    <w:qFormat/>
    <w:rsid w:val="00A67392"/>
    <w:pPr>
      <w:spacing w:after="0" w:line="240" w:lineRule="auto"/>
      <w:ind w:left="720"/>
      <w:contextualSpacing/>
    </w:pPr>
    <w:rPr>
      <w:rFonts w:ascii="Times" w:hAnsi="Times"/>
      <w:color w:val="auto"/>
      <w:sz w:val="20"/>
    </w:rPr>
  </w:style>
  <w:style w:type="character" w:customStyle="1" w:styleId="Heading7Char">
    <w:name w:val="Heading 7 Char"/>
    <w:basedOn w:val="DefaultParagraphFont"/>
    <w:link w:val="Heading7"/>
    <w:uiPriority w:val="9"/>
    <w:rsid w:val="00D13C85"/>
    <w:rPr>
      <w:rFonts w:asciiTheme="majorHAnsi" w:eastAsiaTheme="majorEastAsia" w:hAnsiTheme="majorHAnsi" w:cstheme="majorBidi"/>
      <w:i/>
      <w:iCs/>
      <w:color w:val="404040" w:themeColor="text1" w:themeTint="BF"/>
    </w:rPr>
  </w:style>
  <w:style w:type="paragraph" w:styleId="NormalWeb">
    <w:name w:val="Normal (Web)"/>
    <w:basedOn w:val="Normal"/>
    <w:uiPriority w:val="99"/>
    <w:unhideWhenUsed/>
    <w:rsid w:val="006C42C8"/>
    <w:pPr>
      <w:spacing w:before="100" w:beforeAutospacing="1" w:after="100" w:afterAutospacing="1" w:line="240" w:lineRule="auto"/>
    </w:pPr>
    <w:rPr>
      <w:rFonts w:ascii="Times" w:hAnsi="Times" w:cs="Times New Roman"/>
      <w:color w:val="auto"/>
      <w:sz w:val="20"/>
    </w:rPr>
  </w:style>
  <w:style w:type="table" w:styleId="TableGrid">
    <w:name w:val="Table Grid"/>
    <w:basedOn w:val="TableNormal"/>
    <w:uiPriority w:val="59"/>
    <w:rsid w:val="00432BC4"/>
    <w:pPr>
      <w:spacing w:after="0" w:line="240" w:lineRule="auto"/>
    </w:pPr>
    <w:rPr>
      <w:rFonts w:asciiTheme="minorHAnsi" w:eastAsiaTheme="minorEastAsia"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930601">
      <w:bodyDiv w:val="1"/>
      <w:marLeft w:val="0"/>
      <w:marRight w:val="0"/>
      <w:marTop w:val="0"/>
      <w:marBottom w:val="0"/>
      <w:divBdr>
        <w:top w:val="none" w:sz="0" w:space="0" w:color="auto"/>
        <w:left w:val="none" w:sz="0" w:space="0" w:color="auto"/>
        <w:bottom w:val="none" w:sz="0" w:space="0" w:color="auto"/>
        <w:right w:val="none" w:sz="0" w:space="0" w:color="auto"/>
      </w:divBdr>
      <w:divsChild>
        <w:div w:id="89352260">
          <w:marLeft w:val="0"/>
          <w:marRight w:val="0"/>
          <w:marTop w:val="0"/>
          <w:marBottom w:val="0"/>
          <w:divBdr>
            <w:top w:val="none" w:sz="0" w:space="0" w:color="auto"/>
            <w:left w:val="none" w:sz="0" w:space="0" w:color="auto"/>
            <w:bottom w:val="none" w:sz="0" w:space="0" w:color="auto"/>
            <w:right w:val="none" w:sz="0" w:space="0" w:color="auto"/>
          </w:divBdr>
          <w:divsChild>
            <w:div w:id="822166209">
              <w:marLeft w:val="0"/>
              <w:marRight w:val="0"/>
              <w:marTop w:val="0"/>
              <w:marBottom w:val="0"/>
              <w:divBdr>
                <w:top w:val="none" w:sz="0" w:space="0" w:color="auto"/>
                <w:left w:val="none" w:sz="0" w:space="0" w:color="auto"/>
                <w:bottom w:val="none" w:sz="0" w:space="0" w:color="auto"/>
                <w:right w:val="none" w:sz="0" w:space="0" w:color="auto"/>
              </w:divBdr>
              <w:divsChild>
                <w:div w:id="6257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53940">
      <w:bodyDiv w:val="1"/>
      <w:marLeft w:val="0"/>
      <w:marRight w:val="0"/>
      <w:marTop w:val="0"/>
      <w:marBottom w:val="0"/>
      <w:divBdr>
        <w:top w:val="none" w:sz="0" w:space="0" w:color="auto"/>
        <w:left w:val="none" w:sz="0" w:space="0" w:color="auto"/>
        <w:bottom w:val="none" w:sz="0" w:space="0" w:color="auto"/>
        <w:right w:val="none" w:sz="0" w:space="0" w:color="auto"/>
      </w:divBdr>
      <w:divsChild>
        <w:div w:id="2131241157">
          <w:marLeft w:val="0"/>
          <w:marRight w:val="0"/>
          <w:marTop w:val="0"/>
          <w:marBottom w:val="0"/>
          <w:divBdr>
            <w:top w:val="none" w:sz="0" w:space="0" w:color="auto"/>
            <w:left w:val="none" w:sz="0" w:space="0" w:color="auto"/>
            <w:bottom w:val="none" w:sz="0" w:space="0" w:color="auto"/>
            <w:right w:val="none" w:sz="0" w:space="0" w:color="auto"/>
          </w:divBdr>
          <w:divsChild>
            <w:div w:id="65226103">
              <w:marLeft w:val="0"/>
              <w:marRight w:val="0"/>
              <w:marTop w:val="0"/>
              <w:marBottom w:val="0"/>
              <w:divBdr>
                <w:top w:val="none" w:sz="0" w:space="0" w:color="auto"/>
                <w:left w:val="none" w:sz="0" w:space="0" w:color="auto"/>
                <w:bottom w:val="none" w:sz="0" w:space="0" w:color="auto"/>
                <w:right w:val="none" w:sz="0" w:space="0" w:color="auto"/>
              </w:divBdr>
              <w:divsChild>
                <w:div w:id="66270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676990">
      <w:bodyDiv w:val="1"/>
      <w:marLeft w:val="0"/>
      <w:marRight w:val="0"/>
      <w:marTop w:val="0"/>
      <w:marBottom w:val="0"/>
      <w:divBdr>
        <w:top w:val="none" w:sz="0" w:space="0" w:color="auto"/>
        <w:left w:val="none" w:sz="0" w:space="0" w:color="auto"/>
        <w:bottom w:val="none" w:sz="0" w:space="0" w:color="auto"/>
        <w:right w:val="none" w:sz="0" w:space="0" w:color="auto"/>
      </w:divBdr>
      <w:divsChild>
        <w:div w:id="1600600285">
          <w:marLeft w:val="0"/>
          <w:marRight w:val="0"/>
          <w:marTop w:val="0"/>
          <w:marBottom w:val="0"/>
          <w:divBdr>
            <w:top w:val="none" w:sz="0" w:space="0" w:color="auto"/>
            <w:left w:val="none" w:sz="0" w:space="0" w:color="auto"/>
            <w:bottom w:val="none" w:sz="0" w:space="0" w:color="auto"/>
            <w:right w:val="none" w:sz="0" w:space="0" w:color="auto"/>
          </w:divBdr>
          <w:divsChild>
            <w:div w:id="335573596">
              <w:marLeft w:val="0"/>
              <w:marRight w:val="0"/>
              <w:marTop w:val="0"/>
              <w:marBottom w:val="0"/>
              <w:divBdr>
                <w:top w:val="none" w:sz="0" w:space="0" w:color="auto"/>
                <w:left w:val="none" w:sz="0" w:space="0" w:color="auto"/>
                <w:bottom w:val="none" w:sz="0" w:space="0" w:color="auto"/>
                <w:right w:val="none" w:sz="0" w:space="0" w:color="auto"/>
              </w:divBdr>
              <w:divsChild>
                <w:div w:id="29741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59164">
      <w:bodyDiv w:val="1"/>
      <w:marLeft w:val="0"/>
      <w:marRight w:val="0"/>
      <w:marTop w:val="0"/>
      <w:marBottom w:val="0"/>
      <w:divBdr>
        <w:top w:val="none" w:sz="0" w:space="0" w:color="auto"/>
        <w:left w:val="none" w:sz="0" w:space="0" w:color="auto"/>
        <w:bottom w:val="none" w:sz="0" w:space="0" w:color="auto"/>
        <w:right w:val="none" w:sz="0" w:space="0" w:color="auto"/>
      </w:divBdr>
      <w:divsChild>
        <w:div w:id="805123123">
          <w:marLeft w:val="0"/>
          <w:marRight w:val="0"/>
          <w:marTop w:val="0"/>
          <w:marBottom w:val="0"/>
          <w:divBdr>
            <w:top w:val="none" w:sz="0" w:space="0" w:color="auto"/>
            <w:left w:val="none" w:sz="0" w:space="0" w:color="auto"/>
            <w:bottom w:val="none" w:sz="0" w:space="0" w:color="auto"/>
            <w:right w:val="none" w:sz="0" w:space="0" w:color="auto"/>
          </w:divBdr>
          <w:divsChild>
            <w:div w:id="778796936">
              <w:marLeft w:val="0"/>
              <w:marRight w:val="0"/>
              <w:marTop w:val="0"/>
              <w:marBottom w:val="0"/>
              <w:divBdr>
                <w:top w:val="none" w:sz="0" w:space="0" w:color="auto"/>
                <w:left w:val="none" w:sz="0" w:space="0" w:color="auto"/>
                <w:bottom w:val="none" w:sz="0" w:space="0" w:color="auto"/>
                <w:right w:val="none" w:sz="0" w:space="0" w:color="auto"/>
              </w:divBdr>
              <w:divsChild>
                <w:div w:id="15226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862680">
      <w:bodyDiv w:val="1"/>
      <w:marLeft w:val="0"/>
      <w:marRight w:val="0"/>
      <w:marTop w:val="0"/>
      <w:marBottom w:val="0"/>
      <w:divBdr>
        <w:top w:val="none" w:sz="0" w:space="0" w:color="auto"/>
        <w:left w:val="none" w:sz="0" w:space="0" w:color="auto"/>
        <w:bottom w:val="none" w:sz="0" w:space="0" w:color="auto"/>
        <w:right w:val="none" w:sz="0" w:space="0" w:color="auto"/>
      </w:divBdr>
      <w:divsChild>
        <w:div w:id="701128899">
          <w:marLeft w:val="806"/>
          <w:marRight w:val="0"/>
          <w:marTop w:val="134"/>
          <w:marBottom w:val="0"/>
          <w:divBdr>
            <w:top w:val="none" w:sz="0" w:space="0" w:color="auto"/>
            <w:left w:val="none" w:sz="0" w:space="0" w:color="auto"/>
            <w:bottom w:val="none" w:sz="0" w:space="0" w:color="auto"/>
            <w:right w:val="none" w:sz="0" w:space="0" w:color="auto"/>
          </w:divBdr>
        </w:div>
      </w:divsChild>
    </w:div>
    <w:div w:id="1312565421">
      <w:bodyDiv w:val="1"/>
      <w:marLeft w:val="0"/>
      <w:marRight w:val="0"/>
      <w:marTop w:val="0"/>
      <w:marBottom w:val="0"/>
      <w:divBdr>
        <w:top w:val="none" w:sz="0" w:space="0" w:color="auto"/>
        <w:left w:val="none" w:sz="0" w:space="0" w:color="auto"/>
        <w:bottom w:val="none" w:sz="0" w:space="0" w:color="auto"/>
        <w:right w:val="none" w:sz="0" w:space="0" w:color="auto"/>
      </w:divBdr>
      <w:divsChild>
        <w:div w:id="169611434">
          <w:marLeft w:val="0"/>
          <w:marRight w:val="0"/>
          <w:marTop w:val="0"/>
          <w:marBottom w:val="0"/>
          <w:divBdr>
            <w:top w:val="none" w:sz="0" w:space="0" w:color="auto"/>
            <w:left w:val="none" w:sz="0" w:space="0" w:color="auto"/>
            <w:bottom w:val="none" w:sz="0" w:space="0" w:color="auto"/>
            <w:right w:val="none" w:sz="0" w:space="0" w:color="auto"/>
          </w:divBdr>
          <w:divsChild>
            <w:div w:id="1861819080">
              <w:marLeft w:val="0"/>
              <w:marRight w:val="0"/>
              <w:marTop w:val="0"/>
              <w:marBottom w:val="0"/>
              <w:divBdr>
                <w:top w:val="none" w:sz="0" w:space="0" w:color="auto"/>
                <w:left w:val="none" w:sz="0" w:space="0" w:color="auto"/>
                <w:bottom w:val="none" w:sz="0" w:space="0" w:color="auto"/>
                <w:right w:val="none" w:sz="0" w:space="0" w:color="auto"/>
              </w:divBdr>
              <w:divsChild>
                <w:div w:id="51827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6824">
      <w:bodyDiv w:val="1"/>
      <w:marLeft w:val="0"/>
      <w:marRight w:val="0"/>
      <w:marTop w:val="0"/>
      <w:marBottom w:val="0"/>
      <w:divBdr>
        <w:top w:val="none" w:sz="0" w:space="0" w:color="auto"/>
        <w:left w:val="none" w:sz="0" w:space="0" w:color="auto"/>
        <w:bottom w:val="none" w:sz="0" w:space="0" w:color="auto"/>
        <w:right w:val="none" w:sz="0" w:space="0" w:color="auto"/>
      </w:divBdr>
      <w:divsChild>
        <w:div w:id="1065835028">
          <w:marLeft w:val="0"/>
          <w:marRight w:val="0"/>
          <w:marTop w:val="0"/>
          <w:marBottom w:val="0"/>
          <w:divBdr>
            <w:top w:val="none" w:sz="0" w:space="0" w:color="auto"/>
            <w:left w:val="none" w:sz="0" w:space="0" w:color="auto"/>
            <w:bottom w:val="none" w:sz="0" w:space="0" w:color="auto"/>
            <w:right w:val="none" w:sz="0" w:space="0" w:color="auto"/>
          </w:divBdr>
          <w:divsChild>
            <w:div w:id="253436438">
              <w:marLeft w:val="0"/>
              <w:marRight w:val="0"/>
              <w:marTop w:val="0"/>
              <w:marBottom w:val="0"/>
              <w:divBdr>
                <w:top w:val="none" w:sz="0" w:space="0" w:color="auto"/>
                <w:left w:val="none" w:sz="0" w:space="0" w:color="auto"/>
                <w:bottom w:val="none" w:sz="0" w:space="0" w:color="auto"/>
                <w:right w:val="none" w:sz="0" w:space="0" w:color="auto"/>
              </w:divBdr>
              <w:divsChild>
                <w:div w:id="8699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237279">
      <w:bodyDiv w:val="1"/>
      <w:marLeft w:val="0"/>
      <w:marRight w:val="0"/>
      <w:marTop w:val="0"/>
      <w:marBottom w:val="0"/>
      <w:divBdr>
        <w:top w:val="none" w:sz="0" w:space="0" w:color="auto"/>
        <w:left w:val="none" w:sz="0" w:space="0" w:color="auto"/>
        <w:bottom w:val="none" w:sz="0" w:space="0" w:color="auto"/>
        <w:right w:val="none" w:sz="0" w:space="0" w:color="auto"/>
      </w:divBdr>
      <w:divsChild>
        <w:div w:id="940332945">
          <w:marLeft w:val="0"/>
          <w:marRight w:val="0"/>
          <w:marTop w:val="0"/>
          <w:marBottom w:val="0"/>
          <w:divBdr>
            <w:top w:val="none" w:sz="0" w:space="0" w:color="auto"/>
            <w:left w:val="none" w:sz="0" w:space="0" w:color="auto"/>
            <w:bottom w:val="none" w:sz="0" w:space="0" w:color="auto"/>
            <w:right w:val="none" w:sz="0" w:space="0" w:color="auto"/>
          </w:divBdr>
          <w:divsChild>
            <w:div w:id="55862334">
              <w:marLeft w:val="0"/>
              <w:marRight w:val="0"/>
              <w:marTop w:val="0"/>
              <w:marBottom w:val="0"/>
              <w:divBdr>
                <w:top w:val="none" w:sz="0" w:space="0" w:color="auto"/>
                <w:left w:val="none" w:sz="0" w:space="0" w:color="auto"/>
                <w:bottom w:val="none" w:sz="0" w:space="0" w:color="auto"/>
                <w:right w:val="none" w:sz="0" w:space="0" w:color="auto"/>
              </w:divBdr>
              <w:divsChild>
                <w:div w:id="13954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555995">
      <w:bodyDiv w:val="1"/>
      <w:marLeft w:val="0"/>
      <w:marRight w:val="0"/>
      <w:marTop w:val="0"/>
      <w:marBottom w:val="0"/>
      <w:divBdr>
        <w:top w:val="none" w:sz="0" w:space="0" w:color="auto"/>
        <w:left w:val="none" w:sz="0" w:space="0" w:color="auto"/>
        <w:bottom w:val="none" w:sz="0" w:space="0" w:color="auto"/>
        <w:right w:val="none" w:sz="0" w:space="0" w:color="auto"/>
      </w:divBdr>
      <w:divsChild>
        <w:div w:id="2069104790">
          <w:marLeft w:val="0"/>
          <w:marRight w:val="0"/>
          <w:marTop w:val="0"/>
          <w:marBottom w:val="0"/>
          <w:divBdr>
            <w:top w:val="none" w:sz="0" w:space="0" w:color="auto"/>
            <w:left w:val="none" w:sz="0" w:space="0" w:color="auto"/>
            <w:bottom w:val="none" w:sz="0" w:space="0" w:color="auto"/>
            <w:right w:val="none" w:sz="0" w:space="0" w:color="auto"/>
          </w:divBdr>
          <w:divsChild>
            <w:div w:id="729769878">
              <w:marLeft w:val="0"/>
              <w:marRight w:val="0"/>
              <w:marTop w:val="0"/>
              <w:marBottom w:val="0"/>
              <w:divBdr>
                <w:top w:val="none" w:sz="0" w:space="0" w:color="auto"/>
                <w:left w:val="none" w:sz="0" w:space="0" w:color="auto"/>
                <w:bottom w:val="none" w:sz="0" w:space="0" w:color="auto"/>
                <w:right w:val="none" w:sz="0" w:space="0" w:color="auto"/>
              </w:divBdr>
              <w:divsChild>
                <w:div w:id="205488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pple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cpublicschools.org/acre/standards/new-standard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d.com/talks/michael_pritchard_invents_a_water_filt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youtu.be/dMZphr05rDY" TargetMode="External"/><Relationship Id="rId4" Type="http://schemas.openxmlformats.org/officeDocument/2006/relationships/webSettings" Target="webSettings.xml"/><Relationship Id="rId9" Type="http://schemas.openxmlformats.org/officeDocument/2006/relationships/hyperlink" Target="http://youtu.be/8V06ZOQuo0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2182</Words>
  <Characters>12442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ASSIST Lesson Plan 2: Livestock Lojack.docx</vt:lpstr>
    </vt:vector>
  </TitlesOfParts>
  <Company>NC State University</Company>
  <LinksUpToDate>false</LinksUpToDate>
  <CharactersWithSpaces>14595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 Lesson Plan 2: Livestock Lojack.docx</dc:title>
  <dc:creator>Lisa Hibler</dc:creator>
  <cp:lastModifiedBy>lovinphysics</cp:lastModifiedBy>
  <cp:revision>2</cp:revision>
  <dcterms:created xsi:type="dcterms:W3CDTF">2015-12-28T16:16:00Z</dcterms:created>
  <dcterms:modified xsi:type="dcterms:W3CDTF">2015-12-28T16:16:00Z</dcterms:modified>
</cp:coreProperties>
</file>